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E1AB4" w14:textId="4AADAFAC" w:rsidR="001B5BA4" w:rsidRDefault="001B5BA4" w:rsidP="001B5BA4">
      <w:pPr>
        <w:widowControl/>
        <w:suppressAutoHyphens w:val="0"/>
        <w:autoSpaceDN w:val="0"/>
        <w:jc w:val="center"/>
        <w:rPr>
          <w:rFonts w:asciiTheme="minorHAnsi" w:hAnsiTheme="minorHAnsi" w:cstheme="minorHAnsi"/>
          <w:b/>
          <w:bCs/>
          <w:lang w:eastAsia="pl-PL"/>
        </w:rPr>
      </w:pPr>
      <w:r>
        <w:rPr>
          <w:rFonts w:asciiTheme="minorHAnsi" w:hAnsiTheme="minorHAnsi" w:cstheme="minorHAnsi"/>
          <w:b/>
          <w:bCs/>
          <w:lang w:eastAsia="pl-PL"/>
        </w:rPr>
        <w:t>UMOWA Nr PiA.24.2. …. 202</w:t>
      </w:r>
      <w:r w:rsidR="00C1127D">
        <w:rPr>
          <w:rFonts w:asciiTheme="minorHAnsi" w:hAnsiTheme="minorHAnsi" w:cstheme="minorHAnsi"/>
          <w:b/>
          <w:bCs/>
          <w:lang w:eastAsia="pl-PL"/>
        </w:rPr>
        <w:t>6</w:t>
      </w:r>
    </w:p>
    <w:p w14:paraId="5D334528" w14:textId="77777777" w:rsidR="001B5BA4" w:rsidRDefault="001B5BA4" w:rsidP="001B5BA4">
      <w:pPr>
        <w:rPr>
          <w:rFonts w:asciiTheme="minorHAnsi" w:hAnsiTheme="minorHAnsi" w:cstheme="minorHAnsi"/>
        </w:rPr>
      </w:pPr>
    </w:p>
    <w:p w14:paraId="12F0F13E" w14:textId="77777777" w:rsidR="001B5BA4" w:rsidRDefault="001B5BA4" w:rsidP="001B5BA4">
      <w:pPr>
        <w:rPr>
          <w:rFonts w:asciiTheme="minorHAnsi" w:hAnsiTheme="minorHAnsi" w:cstheme="minorHAnsi"/>
        </w:rPr>
      </w:pPr>
      <w:r>
        <w:rPr>
          <w:rFonts w:asciiTheme="minorHAnsi" w:hAnsiTheme="minorHAnsi" w:cstheme="minorHAnsi"/>
        </w:rPr>
        <w:t>Dnia……….... została zawarta umowa pomiędzy:</w:t>
      </w:r>
    </w:p>
    <w:p w14:paraId="4063859B" w14:textId="77777777" w:rsidR="001B5BA4" w:rsidRDefault="001B5BA4" w:rsidP="001B5BA4">
      <w:pPr>
        <w:rPr>
          <w:rFonts w:asciiTheme="minorHAnsi" w:hAnsiTheme="minorHAnsi" w:cstheme="minorHAnsi"/>
          <w:b/>
        </w:rPr>
      </w:pPr>
      <w:r>
        <w:rPr>
          <w:rFonts w:asciiTheme="minorHAnsi" w:hAnsiTheme="minorHAnsi" w:cstheme="minorHAnsi"/>
          <w:b/>
        </w:rPr>
        <w:t xml:space="preserve">Gminą Osielsko </w:t>
      </w:r>
    </w:p>
    <w:p w14:paraId="450959FC" w14:textId="77777777" w:rsidR="001B5BA4" w:rsidRDefault="001B5BA4" w:rsidP="001B5BA4">
      <w:pPr>
        <w:rPr>
          <w:rFonts w:asciiTheme="minorHAnsi" w:hAnsiTheme="minorHAnsi" w:cstheme="minorHAnsi"/>
          <w:b/>
        </w:rPr>
      </w:pPr>
      <w:r>
        <w:rPr>
          <w:rFonts w:asciiTheme="minorHAnsi" w:hAnsiTheme="minorHAnsi" w:cstheme="minorHAnsi"/>
          <w:b/>
        </w:rPr>
        <w:t>ul. Szosa Gdańska 55A, 86-031 Osielsko</w:t>
      </w:r>
    </w:p>
    <w:p w14:paraId="12CDE7C0" w14:textId="77777777" w:rsidR="001B5BA4" w:rsidRDefault="001B5BA4" w:rsidP="001B5BA4">
      <w:pPr>
        <w:rPr>
          <w:rFonts w:asciiTheme="minorHAnsi" w:hAnsiTheme="minorHAnsi" w:cstheme="minorHAnsi"/>
          <w:b/>
        </w:rPr>
      </w:pPr>
      <w:r>
        <w:rPr>
          <w:rFonts w:asciiTheme="minorHAnsi" w:hAnsiTheme="minorHAnsi" w:cstheme="minorHAnsi"/>
          <w:b/>
        </w:rPr>
        <w:t>NIP:554-28-32-610</w:t>
      </w:r>
    </w:p>
    <w:p w14:paraId="00406401" w14:textId="4E976B32" w:rsidR="001B5BA4" w:rsidRDefault="001B5BA4" w:rsidP="001B5BA4">
      <w:pPr>
        <w:rPr>
          <w:rFonts w:asciiTheme="minorHAnsi" w:hAnsiTheme="minorHAnsi" w:cstheme="minorHAnsi"/>
        </w:rPr>
      </w:pPr>
      <w:r>
        <w:rPr>
          <w:rFonts w:asciiTheme="minorHAnsi" w:hAnsiTheme="minorHAnsi" w:cstheme="minorHAnsi"/>
        </w:rPr>
        <w:t xml:space="preserve">zwaną dalej </w:t>
      </w:r>
      <w:r>
        <w:rPr>
          <w:rFonts w:asciiTheme="minorHAnsi" w:hAnsiTheme="minorHAnsi" w:cstheme="minorHAnsi"/>
          <w:b/>
        </w:rPr>
        <w:t>Zamawiającym</w:t>
      </w:r>
      <w:r>
        <w:rPr>
          <w:rFonts w:asciiTheme="minorHAnsi" w:hAnsiTheme="minorHAnsi" w:cstheme="minorHAnsi"/>
        </w:rPr>
        <w:t xml:space="preserve"> reprezentowaną przez:</w:t>
      </w:r>
    </w:p>
    <w:p w14:paraId="41493721" w14:textId="77777777" w:rsidR="001B5BA4" w:rsidRDefault="001B5BA4" w:rsidP="001B5BA4">
      <w:pPr>
        <w:rPr>
          <w:rFonts w:asciiTheme="minorHAnsi" w:hAnsiTheme="minorHAnsi" w:cstheme="minorHAnsi"/>
          <w:b/>
        </w:rPr>
      </w:pPr>
      <w:r>
        <w:rPr>
          <w:rFonts w:asciiTheme="minorHAnsi" w:hAnsiTheme="minorHAnsi" w:cstheme="minorHAnsi"/>
          <w:b/>
        </w:rPr>
        <w:t xml:space="preserve">mgr inż. Karol Głowacki – Dyrektor Gminnego Zakładu Komunalnego w Żołędowie </w:t>
      </w:r>
    </w:p>
    <w:p w14:paraId="30D4D2BE" w14:textId="77777777" w:rsidR="001B5BA4" w:rsidRDefault="001B5BA4" w:rsidP="001B5BA4">
      <w:pPr>
        <w:widowControl/>
        <w:suppressAutoHyphens w:val="0"/>
        <w:rPr>
          <w:rFonts w:asciiTheme="minorHAnsi" w:hAnsiTheme="minorHAnsi" w:cstheme="minorHAnsi"/>
          <w:b/>
        </w:rPr>
      </w:pPr>
      <w:r>
        <w:rPr>
          <w:rFonts w:asciiTheme="minorHAnsi" w:hAnsiTheme="minorHAnsi" w:cstheme="minorHAnsi"/>
          <w:b/>
        </w:rPr>
        <w:t>ul. Jastrzębia 62, 86-031 Żołędowo</w:t>
      </w:r>
    </w:p>
    <w:p w14:paraId="6FA59E82" w14:textId="77777777" w:rsidR="001B5BA4" w:rsidRPr="007415C1" w:rsidRDefault="001B5BA4" w:rsidP="001B5BA4">
      <w:r>
        <w:rPr>
          <w:rFonts w:asciiTheme="minorHAnsi" w:hAnsiTheme="minorHAnsi" w:cstheme="minorHAnsi"/>
          <w:lang w:eastAsia="pl-PL"/>
        </w:rPr>
        <w:t>przy kontrasygnacie Głównego Księgowego</w:t>
      </w:r>
    </w:p>
    <w:p w14:paraId="3FBED91D" w14:textId="77777777" w:rsidR="001B5BA4" w:rsidRDefault="001B5BA4" w:rsidP="001B5BA4">
      <w:pPr>
        <w:rPr>
          <w:rFonts w:asciiTheme="minorHAnsi" w:hAnsiTheme="minorHAnsi" w:cstheme="minorHAnsi"/>
        </w:rPr>
      </w:pPr>
      <w:r>
        <w:rPr>
          <w:rFonts w:asciiTheme="minorHAnsi" w:hAnsiTheme="minorHAnsi" w:cstheme="minorHAnsi"/>
        </w:rPr>
        <w:t>a ……………………………………………………</w:t>
      </w:r>
    </w:p>
    <w:p w14:paraId="179BF8FE" w14:textId="77777777" w:rsidR="001B5BA4" w:rsidRDefault="001B5BA4" w:rsidP="001B5BA4">
      <w:pPr>
        <w:rPr>
          <w:rFonts w:asciiTheme="minorHAnsi" w:hAnsiTheme="minorHAnsi" w:cstheme="minorHAnsi"/>
        </w:rPr>
      </w:pPr>
      <w:r>
        <w:rPr>
          <w:rFonts w:asciiTheme="minorHAnsi" w:hAnsiTheme="minorHAnsi" w:cstheme="minorHAnsi"/>
        </w:rPr>
        <w:t xml:space="preserve">zwany dalej </w:t>
      </w:r>
      <w:r>
        <w:rPr>
          <w:rFonts w:asciiTheme="minorHAnsi" w:hAnsiTheme="minorHAnsi" w:cstheme="minorHAnsi"/>
          <w:b/>
        </w:rPr>
        <w:t>Wykonawcą</w:t>
      </w:r>
    </w:p>
    <w:p w14:paraId="55ABD860" w14:textId="77777777" w:rsidR="001B5BA4" w:rsidRDefault="001B5BA4" w:rsidP="001B5BA4">
      <w:pPr>
        <w:rPr>
          <w:rFonts w:asciiTheme="minorHAnsi" w:hAnsiTheme="minorHAnsi" w:cstheme="minorHAnsi"/>
        </w:rPr>
      </w:pPr>
      <w:r>
        <w:rPr>
          <w:rFonts w:asciiTheme="minorHAnsi" w:hAnsiTheme="minorHAnsi" w:cstheme="minorHAnsi"/>
        </w:rPr>
        <w:t>reprezentowanym przez:</w:t>
      </w:r>
    </w:p>
    <w:p w14:paraId="3C98CC3E" w14:textId="77777777" w:rsidR="001B5BA4" w:rsidRDefault="001B5BA4" w:rsidP="001B5BA4">
      <w:pPr>
        <w:rPr>
          <w:rFonts w:asciiTheme="minorHAnsi" w:hAnsiTheme="minorHAnsi" w:cstheme="minorHAnsi"/>
        </w:rPr>
      </w:pPr>
      <w:r>
        <w:rPr>
          <w:rFonts w:asciiTheme="minorHAnsi" w:hAnsiTheme="minorHAnsi" w:cstheme="minorHAnsi"/>
        </w:rPr>
        <w:t>………………………………………………………</w:t>
      </w:r>
    </w:p>
    <w:p w14:paraId="4CE0398B" w14:textId="77777777" w:rsidR="00F46605" w:rsidRPr="00F973D4" w:rsidRDefault="00F46605" w:rsidP="00F973D4">
      <w:pPr>
        <w:pStyle w:val="Default"/>
        <w:rPr>
          <w:rFonts w:asciiTheme="minorHAnsi" w:hAnsiTheme="minorHAnsi" w:cstheme="minorHAnsi"/>
          <w:sz w:val="20"/>
          <w:szCs w:val="20"/>
        </w:rPr>
      </w:pPr>
    </w:p>
    <w:p w14:paraId="5264990D" w14:textId="5CFAF7DD" w:rsidR="00F21664" w:rsidRDefault="00F21664" w:rsidP="00F21664">
      <w:pPr>
        <w:pStyle w:val="Bezodstpw"/>
        <w:rPr>
          <w:rFonts w:asciiTheme="minorHAnsi" w:hAnsiTheme="minorHAnsi" w:cstheme="minorHAnsi"/>
        </w:rPr>
      </w:pPr>
      <w:r w:rsidRPr="00F21664">
        <w:rPr>
          <w:rFonts w:asciiTheme="minorHAnsi" w:hAnsiTheme="minorHAnsi" w:cstheme="minorHAnsi"/>
        </w:rPr>
        <w:t xml:space="preserve">W wyniku dokonania przez Zamawiającego wyboru oferty Wykonawcy w trakcie postępowania o udzielenie zamówienia publicznego nr </w:t>
      </w:r>
      <w:r w:rsidRPr="00F21664">
        <w:rPr>
          <w:rFonts w:asciiTheme="minorHAnsi" w:hAnsiTheme="minorHAnsi" w:cstheme="minorHAnsi"/>
          <w:b/>
        </w:rPr>
        <w:t>PiA.24.D.1.11.2025 -</w:t>
      </w:r>
      <w:r w:rsidRPr="00F21664">
        <w:rPr>
          <w:rFonts w:asciiTheme="minorHAnsi" w:hAnsiTheme="minorHAnsi" w:cstheme="minorHAnsi"/>
        </w:rPr>
        <w:t xml:space="preserve"> prowadzonego w trybie art. 275 pkt. 1 ustawy Prawo zamówień publicznych zawarto umowę o następującej treści: </w:t>
      </w:r>
    </w:p>
    <w:p w14:paraId="2D70508F" w14:textId="77777777" w:rsidR="00F21664" w:rsidRPr="00F21664" w:rsidRDefault="00F21664" w:rsidP="00F21664">
      <w:pPr>
        <w:pStyle w:val="Bezodstpw"/>
        <w:rPr>
          <w:rFonts w:asciiTheme="minorHAnsi" w:hAnsiTheme="minorHAnsi" w:cstheme="minorHAnsi"/>
        </w:rPr>
      </w:pPr>
    </w:p>
    <w:p w14:paraId="455DA2F7" w14:textId="77777777" w:rsidR="00836ED2" w:rsidRPr="00F973D4" w:rsidRDefault="00836ED2"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 1</w:t>
      </w:r>
    </w:p>
    <w:p w14:paraId="3441B70C" w14:textId="77777777" w:rsidR="00E0157A" w:rsidRPr="00F973D4" w:rsidRDefault="00E0157A"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Przedmiot umowy</w:t>
      </w:r>
    </w:p>
    <w:p w14:paraId="58180E9D" w14:textId="77777777" w:rsidR="00D157B9" w:rsidRPr="00F973D4" w:rsidRDefault="00D157B9" w:rsidP="00F973D4">
      <w:pPr>
        <w:pStyle w:val="Default"/>
        <w:rPr>
          <w:rFonts w:asciiTheme="minorHAnsi" w:hAnsiTheme="minorHAnsi" w:cstheme="minorHAnsi"/>
          <w:sz w:val="20"/>
          <w:szCs w:val="20"/>
        </w:rPr>
      </w:pPr>
    </w:p>
    <w:p w14:paraId="411FB008" w14:textId="366AEE14" w:rsidR="00E0157A" w:rsidRPr="00F21664" w:rsidRDefault="00E0157A"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Przedmiotem zamówienia jest</w:t>
      </w:r>
      <w:r w:rsidR="00DD50F8" w:rsidRPr="00F973D4">
        <w:rPr>
          <w:rFonts w:asciiTheme="minorHAnsi" w:hAnsiTheme="minorHAnsi" w:cstheme="minorHAnsi"/>
          <w:sz w:val="20"/>
          <w:szCs w:val="20"/>
        </w:rPr>
        <w:t>:</w:t>
      </w:r>
      <w:r w:rsidR="00F21664">
        <w:rPr>
          <w:rFonts w:asciiTheme="minorHAnsi" w:hAnsiTheme="minorHAnsi" w:cstheme="minorHAnsi"/>
          <w:sz w:val="20"/>
          <w:szCs w:val="20"/>
        </w:rPr>
        <w:t xml:space="preserve"> </w:t>
      </w:r>
      <w:r w:rsidR="00F21664">
        <w:rPr>
          <w:rFonts w:asciiTheme="minorHAnsi" w:hAnsiTheme="minorHAnsi" w:cstheme="minorHAnsi"/>
          <w:sz w:val="20"/>
          <w:szCs w:val="20"/>
          <w:u w:val="single"/>
        </w:rPr>
        <w:t>D</w:t>
      </w:r>
      <w:r w:rsidR="00F16C6A" w:rsidRPr="00F973D4">
        <w:rPr>
          <w:rFonts w:asciiTheme="minorHAnsi" w:hAnsiTheme="minorHAnsi" w:cstheme="minorHAnsi"/>
          <w:sz w:val="20"/>
          <w:szCs w:val="20"/>
          <w:u w:val="single"/>
        </w:rPr>
        <w:t xml:space="preserve">ostawa </w:t>
      </w:r>
      <w:r w:rsidR="00F21664">
        <w:rPr>
          <w:rFonts w:asciiTheme="minorHAnsi" w:hAnsiTheme="minorHAnsi" w:cstheme="minorHAnsi"/>
          <w:sz w:val="20"/>
          <w:szCs w:val="20"/>
          <w:u w:val="single"/>
        </w:rPr>
        <w:t xml:space="preserve">sukcesywna </w:t>
      </w:r>
      <w:r w:rsidR="00F16C6A" w:rsidRPr="00F973D4">
        <w:rPr>
          <w:rFonts w:asciiTheme="minorHAnsi" w:hAnsiTheme="minorHAnsi" w:cstheme="minorHAnsi"/>
          <w:sz w:val="20"/>
          <w:szCs w:val="20"/>
          <w:u w:val="single"/>
        </w:rPr>
        <w:t>wodomierzy wraz z akcesoriami d</w:t>
      </w:r>
      <w:r w:rsidR="00F21664">
        <w:rPr>
          <w:rFonts w:asciiTheme="minorHAnsi" w:hAnsiTheme="minorHAnsi" w:cstheme="minorHAnsi"/>
          <w:sz w:val="20"/>
          <w:szCs w:val="20"/>
          <w:u w:val="single"/>
        </w:rPr>
        <w:t>la</w:t>
      </w:r>
      <w:r w:rsidR="00F16C6A" w:rsidRPr="00F973D4">
        <w:rPr>
          <w:rFonts w:asciiTheme="minorHAnsi" w:hAnsiTheme="minorHAnsi" w:cstheme="minorHAnsi"/>
          <w:sz w:val="20"/>
          <w:szCs w:val="20"/>
          <w:u w:val="single"/>
        </w:rPr>
        <w:t xml:space="preserve"> </w:t>
      </w:r>
      <w:r w:rsidR="00F16C6A" w:rsidRPr="00F973D4">
        <w:rPr>
          <w:rFonts w:asciiTheme="minorHAnsi" w:hAnsiTheme="minorHAnsi" w:cstheme="minorHAnsi"/>
          <w:kern w:val="36"/>
          <w:sz w:val="20"/>
          <w:szCs w:val="20"/>
          <w:u w:val="single"/>
        </w:rPr>
        <w:t>Gminnego Zakładu Komunalnego w Żołędowie</w:t>
      </w:r>
      <w:r w:rsidR="007A73E5">
        <w:rPr>
          <w:rFonts w:asciiTheme="minorHAnsi" w:hAnsiTheme="minorHAnsi" w:cstheme="minorHAnsi"/>
          <w:kern w:val="36"/>
          <w:sz w:val="20"/>
          <w:szCs w:val="20"/>
          <w:u w:val="single"/>
        </w:rPr>
        <w:t xml:space="preserve"> na rok 2026</w:t>
      </w:r>
      <w:r w:rsidR="00F16C6A" w:rsidRPr="00F973D4">
        <w:rPr>
          <w:rFonts w:asciiTheme="minorHAnsi" w:hAnsiTheme="minorHAnsi" w:cstheme="minorHAnsi"/>
          <w:kern w:val="36"/>
          <w:sz w:val="20"/>
          <w:szCs w:val="20"/>
        </w:rPr>
        <w:t xml:space="preserve">, </w:t>
      </w:r>
      <w:r w:rsidRPr="00F973D4">
        <w:rPr>
          <w:rFonts w:asciiTheme="minorHAnsi" w:hAnsiTheme="minorHAnsi" w:cstheme="minorHAnsi"/>
          <w:sz w:val="20"/>
          <w:szCs w:val="20"/>
        </w:rPr>
        <w:t>zgodnie</w:t>
      </w:r>
      <w:r w:rsidR="00DD50F8" w:rsidRPr="00F973D4">
        <w:rPr>
          <w:rFonts w:asciiTheme="minorHAnsi" w:hAnsiTheme="minorHAnsi" w:cstheme="minorHAnsi"/>
          <w:sz w:val="20"/>
          <w:szCs w:val="20"/>
        </w:rPr>
        <w:t xml:space="preserve"> </w:t>
      </w:r>
      <w:r w:rsidRPr="00F973D4">
        <w:rPr>
          <w:rFonts w:asciiTheme="minorHAnsi" w:hAnsiTheme="minorHAnsi" w:cstheme="minorHAnsi"/>
          <w:sz w:val="20"/>
          <w:szCs w:val="20"/>
        </w:rPr>
        <w:t>z asortymentem wyznaczonym w szczegółowym formularzu ofertow</w:t>
      </w:r>
      <w:r w:rsidR="00DD50F8" w:rsidRPr="00F973D4">
        <w:rPr>
          <w:rFonts w:asciiTheme="minorHAnsi" w:hAnsiTheme="minorHAnsi" w:cstheme="minorHAnsi"/>
          <w:sz w:val="20"/>
          <w:szCs w:val="20"/>
        </w:rPr>
        <w:t>o</w:t>
      </w:r>
      <w:r w:rsidRPr="00F973D4">
        <w:rPr>
          <w:rFonts w:asciiTheme="minorHAnsi" w:hAnsiTheme="minorHAnsi" w:cstheme="minorHAnsi"/>
          <w:sz w:val="20"/>
          <w:szCs w:val="20"/>
        </w:rPr>
        <w:t>-cenowym</w:t>
      </w:r>
      <w:r w:rsidR="00F21664">
        <w:rPr>
          <w:rFonts w:asciiTheme="minorHAnsi" w:hAnsiTheme="minorHAnsi" w:cstheme="minorHAnsi"/>
          <w:sz w:val="20"/>
          <w:szCs w:val="20"/>
        </w:rPr>
        <w:t xml:space="preserve"> stanowiąca </w:t>
      </w:r>
      <w:r w:rsidR="00F21664" w:rsidRPr="00F973D4">
        <w:rPr>
          <w:rFonts w:asciiTheme="minorHAnsi" w:hAnsiTheme="minorHAnsi" w:cstheme="minorHAnsi"/>
          <w:sz w:val="20"/>
          <w:szCs w:val="20"/>
        </w:rPr>
        <w:t>załącznik nr 5 do SWZ</w:t>
      </w:r>
      <w:r w:rsidR="00F21664">
        <w:rPr>
          <w:rFonts w:asciiTheme="minorHAnsi" w:hAnsiTheme="minorHAnsi" w:cstheme="minorHAnsi"/>
          <w:sz w:val="20"/>
          <w:szCs w:val="20"/>
        </w:rPr>
        <w:t>.</w:t>
      </w:r>
      <w:r w:rsidRPr="00F973D4">
        <w:rPr>
          <w:rFonts w:asciiTheme="minorHAnsi" w:hAnsiTheme="minorHAnsi" w:cstheme="minorHAnsi"/>
          <w:sz w:val="20"/>
          <w:szCs w:val="20"/>
        </w:rPr>
        <w:t xml:space="preserve"> Ilości wykazane w załączniku są przykładowe i zamawiający zastrzega sobie możliwość zamówienia mniejszej ilości produktów niż wykazane.</w:t>
      </w:r>
    </w:p>
    <w:p w14:paraId="5D724AD2" w14:textId="77777777" w:rsidR="00E0157A" w:rsidRPr="00F973D4" w:rsidRDefault="00E0157A"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Strony zgodnie ustalają, że integralną część niniejszej umowy stanowi SWZ wraz z załącznikami oraz oferta wykonawcy.</w:t>
      </w:r>
    </w:p>
    <w:p w14:paraId="088F6FCC" w14:textId="356402DD" w:rsidR="00E0157A" w:rsidRPr="00F973D4" w:rsidRDefault="00E0157A"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 xml:space="preserve">Wykonawca zobowiązany jest dostarczać zamawiane </w:t>
      </w:r>
      <w:r w:rsidR="00F16C6A" w:rsidRPr="00F973D4">
        <w:rPr>
          <w:rFonts w:asciiTheme="minorHAnsi" w:hAnsiTheme="minorHAnsi" w:cstheme="minorHAnsi"/>
          <w:sz w:val="20"/>
          <w:szCs w:val="20"/>
          <w:u w:val="single"/>
        </w:rPr>
        <w:t>wodomierze wraz z akcesoriami</w:t>
      </w:r>
      <w:r w:rsidRPr="00F973D4">
        <w:rPr>
          <w:rFonts w:asciiTheme="minorHAnsi" w:hAnsiTheme="minorHAnsi" w:cstheme="minorHAnsi"/>
          <w:sz w:val="20"/>
          <w:szCs w:val="20"/>
        </w:rPr>
        <w:t xml:space="preserve"> sukcesywnie, w zależności od potrzeb Zamawiającego, w terminie ……,</w:t>
      </w:r>
      <w:r w:rsidR="007A73E5">
        <w:rPr>
          <w:rFonts w:asciiTheme="minorHAnsi" w:hAnsiTheme="minorHAnsi" w:cstheme="minorHAnsi"/>
          <w:sz w:val="20"/>
          <w:szCs w:val="20"/>
        </w:rPr>
        <w:t xml:space="preserve"> </w:t>
      </w:r>
      <w:r w:rsidRPr="00F973D4">
        <w:rPr>
          <w:rFonts w:asciiTheme="minorHAnsi" w:hAnsiTheme="minorHAnsi" w:cstheme="minorHAnsi"/>
          <w:sz w:val="20"/>
          <w:szCs w:val="20"/>
        </w:rPr>
        <w:t>od dnia otrzymania pocztą elektroniczną pisemnego zamówienia.</w:t>
      </w:r>
    </w:p>
    <w:p w14:paraId="01C0888E" w14:textId="492738EE" w:rsidR="00E0157A" w:rsidRPr="00F973D4" w:rsidRDefault="00E0157A"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Miejscem dostawy zamawianych materiałów jest magazyn Zamawiającego do GZK Żołędowo ul. Jastrzębia 62, czynny w dni robocze w godzinach od 7:00 do 15:00, dostawy mogą być realizowane tylko w tym czasie.</w:t>
      </w:r>
    </w:p>
    <w:p w14:paraId="52435FD7" w14:textId="77777777" w:rsidR="00E0157A" w:rsidRPr="00F973D4" w:rsidRDefault="00E0157A"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 xml:space="preserve">Dowodem zrealizowania dostaw będzie pisemne potwierdzenie na każdorazowo dostarczonej fakturze, dokonane przez upoważnionego pracownika Zamawiającego po sprawdzeniu ilości i rodzaju </w:t>
      </w:r>
      <w:r w:rsidR="00F16C6A" w:rsidRPr="00F973D4">
        <w:rPr>
          <w:rFonts w:asciiTheme="minorHAnsi" w:hAnsiTheme="minorHAnsi" w:cstheme="minorHAnsi"/>
          <w:sz w:val="20"/>
          <w:szCs w:val="20"/>
          <w:u w:val="single"/>
        </w:rPr>
        <w:t>wodomierzy wraz z akcesoriami</w:t>
      </w:r>
      <w:r w:rsidRPr="00F973D4">
        <w:rPr>
          <w:rFonts w:asciiTheme="minorHAnsi" w:hAnsiTheme="minorHAnsi" w:cstheme="minorHAnsi"/>
          <w:sz w:val="20"/>
          <w:szCs w:val="20"/>
        </w:rPr>
        <w:t>.</w:t>
      </w:r>
    </w:p>
    <w:p w14:paraId="7DC0940B" w14:textId="77777777" w:rsidR="00E0157A" w:rsidRPr="00F973D4" w:rsidRDefault="00E0157A"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Koszty dostaw wodomierzy do Zamawiającego ponosi Wykonawca.</w:t>
      </w:r>
    </w:p>
    <w:p w14:paraId="5FFC7224" w14:textId="77777777" w:rsidR="00E0157A" w:rsidRPr="00F973D4" w:rsidRDefault="00E0157A"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 xml:space="preserve">Do czasu odbioru </w:t>
      </w:r>
      <w:r w:rsidR="00F16C6A" w:rsidRPr="00F973D4">
        <w:rPr>
          <w:rFonts w:asciiTheme="minorHAnsi" w:hAnsiTheme="minorHAnsi" w:cstheme="minorHAnsi"/>
          <w:sz w:val="20"/>
          <w:szCs w:val="20"/>
          <w:u w:val="single"/>
        </w:rPr>
        <w:t>wodomierzy wraz z akcesoriami</w:t>
      </w:r>
      <w:r w:rsidRPr="00F973D4">
        <w:rPr>
          <w:rFonts w:asciiTheme="minorHAnsi" w:hAnsiTheme="minorHAnsi" w:cstheme="minorHAnsi"/>
          <w:sz w:val="20"/>
          <w:szCs w:val="20"/>
        </w:rPr>
        <w:t xml:space="preserve"> przez Zamawiającego ryzyko wszelkich niebezpieczeństw związanych z ewentualnym uszkodzeniem lub utratą przedmiotu zamówienia ponosi Wykonawca.</w:t>
      </w:r>
    </w:p>
    <w:p w14:paraId="72B3AA90" w14:textId="77777777" w:rsidR="00836ED2" w:rsidRPr="00F973D4" w:rsidRDefault="00836ED2" w:rsidP="00F973D4">
      <w:pPr>
        <w:pStyle w:val="Default"/>
        <w:rPr>
          <w:rFonts w:asciiTheme="minorHAnsi" w:hAnsiTheme="minorHAnsi" w:cstheme="minorHAnsi"/>
          <w:sz w:val="20"/>
          <w:szCs w:val="20"/>
        </w:rPr>
      </w:pPr>
    </w:p>
    <w:p w14:paraId="71A34E32" w14:textId="77777777" w:rsidR="00836ED2" w:rsidRPr="00F973D4" w:rsidRDefault="00836ED2"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 2</w:t>
      </w:r>
    </w:p>
    <w:p w14:paraId="20FBC5FB" w14:textId="77777777" w:rsidR="00D157B9" w:rsidRPr="00F973D4" w:rsidRDefault="00D157B9"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Podwykonawcy</w:t>
      </w:r>
    </w:p>
    <w:p w14:paraId="75E704B9" w14:textId="77777777" w:rsidR="00D157B9" w:rsidRPr="00F973D4" w:rsidRDefault="00D157B9" w:rsidP="00F973D4">
      <w:pPr>
        <w:pStyle w:val="Default"/>
        <w:rPr>
          <w:rFonts w:asciiTheme="minorHAnsi" w:hAnsiTheme="minorHAnsi" w:cstheme="minorHAnsi"/>
          <w:sz w:val="20"/>
          <w:szCs w:val="20"/>
        </w:rPr>
      </w:pPr>
    </w:p>
    <w:p w14:paraId="3AAD258B"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1. Wykonawca oświadcza, że zadanie wykona / nie wykona / siłami własnymi / z udziałem / bez udziału podwykonawców.</w:t>
      </w:r>
    </w:p>
    <w:p w14:paraId="1F86148C"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2.  Podwykonawca musi spełniać́ wymogi umowne stawiane Wykonawcy, o których mowa w § 1 Umowy</w:t>
      </w:r>
    </w:p>
    <w:p w14:paraId="75CF0A89" w14:textId="77777777" w:rsidR="00D157B9" w:rsidRPr="00F973D4" w:rsidRDefault="00D157B9" w:rsidP="00F973D4">
      <w:pPr>
        <w:pStyle w:val="Default"/>
        <w:rPr>
          <w:rFonts w:asciiTheme="minorHAnsi" w:hAnsiTheme="minorHAnsi" w:cstheme="minorHAnsi"/>
          <w:sz w:val="20"/>
          <w:szCs w:val="20"/>
        </w:rPr>
      </w:pPr>
    </w:p>
    <w:p w14:paraId="22D41525" w14:textId="77777777" w:rsidR="00D157B9" w:rsidRPr="00F973D4" w:rsidRDefault="00D157B9"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 xml:space="preserve">§ </w:t>
      </w:r>
      <w:r w:rsidR="00F737F7" w:rsidRPr="00F973D4">
        <w:rPr>
          <w:rFonts w:asciiTheme="minorHAnsi" w:hAnsiTheme="minorHAnsi" w:cstheme="minorHAnsi"/>
          <w:b/>
          <w:sz w:val="20"/>
          <w:szCs w:val="20"/>
        </w:rPr>
        <w:t>3</w:t>
      </w:r>
    </w:p>
    <w:p w14:paraId="3D3BEB28" w14:textId="77777777" w:rsidR="00DD50F8" w:rsidRDefault="00E0157A"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Termin wykonania zamówienia</w:t>
      </w:r>
    </w:p>
    <w:p w14:paraId="3EB938A5" w14:textId="77777777" w:rsidR="00F973D4" w:rsidRPr="00F973D4" w:rsidRDefault="00F973D4" w:rsidP="00F973D4">
      <w:pPr>
        <w:pStyle w:val="Default"/>
        <w:jc w:val="center"/>
        <w:rPr>
          <w:rFonts w:asciiTheme="minorHAnsi" w:hAnsiTheme="minorHAnsi" w:cstheme="minorHAnsi"/>
          <w:b/>
          <w:sz w:val="20"/>
          <w:szCs w:val="20"/>
        </w:rPr>
      </w:pPr>
    </w:p>
    <w:p w14:paraId="62BEE6FC" w14:textId="77777777" w:rsidR="00836ED2" w:rsidRDefault="00E0157A" w:rsidP="00F973D4">
      <w:pPr>
        <w:pStyle w:val="Default"/>
        <w:rPr>
          <w:rFonts w:asciiTheme="minorHAnsi" w:hAnsiTheme="minorHAnsi" w:cstheme="minorHAnsi"/>
          <w:sz w:val="20"/>
          <w:szCs w:val="20"/>
        </w:rPr>
      </w:pPr>
      <w:r w:rsidRPr="00F973D4">
        <w:rPr>
          <w:rFonts w:asciiTheme="minorHAnsi" w:hAnsiTheme="minorHAnsi" w:cstheme="minorHAnsi"/>
          <w:sz w:val="20"/>
          <w:szCs w:val="20"/>
        </w:rPr>
        <w:t>Termin realizacji przedmiotu umowy: od dnia podpisania umowy</w:t>
      </w:r>
      <w:r w:rsidR="0078088E" w:rsidRPr="00F973D4">
        <w:rPr>
          <w:rFonts w:asciiTheme="minorHAnsi" w:hAnsiTheme="minorHAnsi" w:cstheme="minorHAnsi"/>
          <w:sz w:val="20"/>
          <w:szCs w:val="20"/>
        </w:rPr>
        <w:t xml:space="preserve"> do 31.12.2025.</w:t>
      </w:r>
    </w:p>
    <w:p w14:paraId="6DA26325" w14:textId="77777777" w:rsidR="00F973D4" w:rsidRPr="00F973D4" w:rsidRDefault="00F973D4" w:rsidP="00F973D4">
      <w:pPr>
        <w:pStyle w:val="Default"/>
        <w:rPr>
          <w:rFonts w:asciiTheme="minorHAnsi" w:hAnsiTheme="minorHAnsi" w:cstheme="minorHAnsi"/>
          <w:sz w:val="20"/>
          <w:szCs w:val="20"/>
        </w:rPr>
      </w:pPr>
    </w:p>
    <w:p w14:paraId="09C284E5" w14:textId="77777777" w:rsidR="00836ED2" w:rsidRPr="00F973D4" w:rsidRDefault="00836ED2"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 xml:space="preserve">§ </w:t>
      </w:r>
      <w:r w:rsidR="00F737F7" w:rsidRPr="00F973D4">
        <w:rPr>
          <w:rFonts w:asciiTheme="minorHAnsi" w:hAnsiTheme="minorHAnsi" w:cstheme="minorHAnsi"/>
          <w:b/>
          <w:sz w:val="20"/>
          <w:szCs w:val="20"/>
        </w:rPr>
        <w:t>4</w:t>
      </w:r>
    </w:p>
    <w:p w14:paraId="067101D0" w14:textId="77777777" w:rsidR="00F737F7" w:rsidRPr="00F973D4" w:rsidRDefault="00F737F7"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Obowiązki i uprawnienia Zamawiającego</w:t>
      </w:r>
    </w:p>
    <w:p w14:paraId="385F3A04" w14:textId="77777777" w:rsidR="00F46605" w:rsidRPr="00F973D4" w:rsidRDefault="00F46605" w:rsidP="00F973D4">
      <w:pPr>
        <w:pStyle w:val="Default"/>
        <w:rPr>
          <w:rFonts w:asciiTheme="minorHAnsi" w:hAnsiTheme="minorHAnsi" w:cstheme="minorHAnsi"/>
          <w:sz w:val="20"/>
          <w:szCs w:val="20"/>
        </w:rPr>
      </w:pPr>
    </w:p>
    <w:p w14:paraId="0DF1AF76" w14:textId="77777777" w:rsidR="000132CC" w:rsidRPr="00F973D4" w:rsidRDefault="000132C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1. Zamawiający zobowiązuje się do współdziałania z Wykonawcą w zakresie realizacji przedmiotu umowy.</w:t>
      </w:r>
    </w:p>
    <w:p w14:paraId="0BE4FA97" w14:textId="77777777" w:rsidR="000132CC" w:rsidRPr="00F973D4" w:rsidRDefault="000132C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2. Strony wskazują następujące osoby do nadzoru nad realizacją niniejszej umowy:</w:t>
      </w:r>
    </w:p>
    <w:p w14:paraId="6A6E3996" w14:textId="77777777" w:rsidR="000132CC" w:rsidRPr="00F973D4" w:rsidRDefault="000132C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ze strony Zamawiającego: ………………………………………………………………………………………………………</w:t>
      </w:r>
    </w:p>
    <w:p w14:paraId="7222C251" w14:textId="21A41B51" w:rsidR="00F737F7" w:rsidRPr="00F973D4" w:rsidRDefault="000132C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ze strony Wykonawcy: ……………………………………………………………………………………………………………</w:t>
      </w:r>
    </w:p>
    <w:p w14:paraId="3A85A1E6" w14:textId="77777777" w:rsidR="00F46605" w:rsidRPr="00F973D4" w:rsidRDefault="00F46605"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lastRenderedPageBreak/>
        <w:t>§</w:t>
      </w:r>
      <w:r w:rsidR="00F737F7" w:rsidRPr="00F973D4">
        <w:rPr>
          <w:rFonts w:asciiTheme="minorHAnsi" w:hAnsiTheme="minorHAnsi" w:cstheme="minorHAnsi"/>
          <w:b/>
          <w:sz w:val="20"/>
          <w:szCs w:val="20"/>
        </w:rPr>
        <w:t>5</w:t>
      </w:r>
    </w:p>
    <w:p w14:paraId="33A0D3CA" w14:textId="77777777" w:rsidR="00793A76" w:rsidRPr="00F973D4" w:rsidRDefault="00D157B9"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Wynagrodzenie i płatności</w:t>
      </w:r>
    </w:p>
    <w:p w14:paraId="3BE9C10D" w14:textId="77777777" w:rsidR="00D157B9" w:rsidRPr="00F973D4" w:rsidRDefault="00D157B9" w:rsidP="00F973D4">
      <w:pPr>
        <w:pStyle w:val="Default"/>
        <w:rPr>
          <w:rFonts w:asciiTheme="minorHAnsi" w:hAnsiTheme="minorHAnsi" w:cstheme="minorHAnsi"/>
          <w:sz w:val="20"/>
          <w:szCs w:val="20"/>
        </w:rPr>
      </w:pPr>
    </w:p>
    <w:p w14:paraId="119FF34E" w14:textId="77777777" w:rsidR="00F46605" w:rsidRPr="00F973D4" w:rsidRDefault="00E0157A"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1</w:t>
      </w:r>
      <w:r w:rsidR="00836ED2" w:rsidRPr="00F973D4">
        <w:rPr>
          <w:rFonts w:asciiTheme="minorHAnsi" w:hAnsiTheme="minorHAnsi" w:cstheme="minorHAnsi"/>
          <w:sz w:val="20"/>
          <w:szCs w:val="20"/>
        </w:rPr>
        <w:t xml:space="preserve">. </w:t>
      </w:r>
      <w:r w:rsidR="00F46605" w:rsidRPr="00F973D4">
        <w:rPr>
          <w:rFonts w:asciiTheme="minorHAnsi" w:hAnsiTheme="minorHAnsi" w:cstheme="minorHAnsi"/>
          <w:sz w:val="20"/>
          <w:szCs w:val="20"/>
        </w:rPr>
        <w:t>Strony dokonywać będą rozliczenia realizacji umowy na podstawie faktur częściowych – wystawionych każdorazowo, zgodnie z ilością i rodzajem dostarczonych</w:t>
      </w:r>
      <w:r w:rsidR="00B0237A" w:rsidRPr="00F973D4">
        <w:rPr>
          <w:rFonts w:asciiTheme="minorHAnsi" w:hAnsiTheme="minorHAnsi" w:cstheme="minorHAnsi"/>
          <w:sz w:val="20"/>
          <w:szCs w:val="20"/>
        </w:rPr>
        <w:t xml:space="preserve"> </w:t>
      </w:r>
      <w:r w:rsidR="00F16C6A" w:rsidRPr="00F973D4">
        <w:rPr>
          <w:rFonts w:asciiTheme="minorHAnsi" w:hAnsiTheme="minorHAnsi" w:cstheme="minorHAnsi"/>
          <w:sz w:val="20"/>
          <w:szCs w:val="20"/>
          <w:u w:val="single"/>
        </w:rPr>
        <w:t>wodomierzy wraz z akcesoriami</w:t>
      </w:r>
      <w:r w:rsidR="00F46605" w:rsidRPr="00F973D4">
        <w:rPr>
          <w:rFonts w:asciiTheme="minorHAnsi" w:hAnsiTheme="minorHAnsi" w:cstheme="minorHAnsi"/>
          <w:sz w:val="20"/>
          <w:szCs w:val="20"/>
        </w:rPr>
        <w:t>.</w:t>
      </w:r>
    </w:p>
    <w:p w14:paraId="4045BA2C" w14:textId="21C8B711" w:rsidR="00D157B9" w:rsidRDefault="000132CC" w:rsidP="00525C86">
      <w:pPr>
        <w:pStyle w:val="Default"/>
        <w:jc w:val="both"/>
        <w:rPr>
          <w:rFonts w:asciiTheme="minorHAnsi" w:hAnsiTheme="minorHAnsi" w:cstheme="minorHAnsi"/>
          <w:sz w:val="20"/>
          <w:szCs w:val="20"/>
        </w:rPr>
      </w:pPr>
      <w:r>
        <w:rPr>
          <w:rFonts w:asciiTheme="minorHAnsi" w:hAnsiTheme="minorHAnsi" w:cstheme="minorHAnsi"/>
          <w:sz w:val="20"/>
          <w:szCs w:val="20"/>
        </w:rPr>
        <w:t xml:space="preserve">2. </w:t>
      </w:r>
      <w:r w:rsidR="00D157B9" w:rsidRPr="00F973D4">
        <w:rPr>
          <w:rFonts w:asciiTheme="minorHAnsi" w:hAnsiTheme="minorHAnsi" w:cstheme="minorHAnsi"/>
          <w:sz w:val="20"/>
          <w:szCs w:val="20"/>
        </w:rPr>
        <w:t>Zamawiający będzie dokonywał zapłaty należności o której mowa w ust. 1 pkt. a przelewem na konto Wykonawcy nr ……………………………………………………………………………..w terminie ……..dni, od daty otrzymania faktury.</w:t>
      </w:r>
    </w:p>
    <w:p w14:paraId="3EBC2EE9" w14:textId="77777777" w:rsidR="000132CC" w:rsidRPr="000132CC" w:rsidRDefault="000132CC" w:rsidP="00525C86">
      <w:pPr>
        <w:widowControl/>
        <w:suppressAutoHyphens w:val="0"/>
        <w:autoSpaceDE/>
        <w:spacing w:after="31" w:line="250" w:lineRule="auto"/>
        <w:ind w:right="320"/>
        <w:jc w:val="both"/>
        <w:rPr>
          <w:rFonts w:asciiTheme="minorHAnsi" w:hAnsiTheme="minorHAnsi" w:cstheme="minorHAnsi"/>
        </w:rPr>
      </w:pPr>
      <w:r w:rsidRPr="000132CC">
        <w:rPr>
          <w:rFonts w:asciiTheme="minorHAnsi" w:hAnsiTheme="minorHAnsi" w:cstheme="minorHAnsi"/>
        </w:rPr>
        <w:t>3. Maksymalną wartość umowy ustala się na kwotę: ………………………. zł brutto (słownie brutto: ……………………………………………………………… zł 00/100), co stanowi szacow</w:t>
      </w:r>
      <w:ins w:id="0" w:author="MChudzinska" w:date="2025-12-08T09:06:00Z" w16du:dateUtc="2025-12-08T08:06:00Z">
        <w:r w:rsidRPr="000132CC">
          <w:rPr>
            <w:rFonts w:asciiTheme="minorHAnsi" w:hAnsiTheme="minorHAnsi" w:cstheme="minorHAnsi"/>
          </w:rPr>
          <w:t>a</w:t>
        </w:r>
      </w:ins>
      <w:r w:rsidRPr="000132CC">
        <w:rPr>
          <w:rFonts w:asciiTheme="minorHAnsi" w:hAnsiTheme="minorHAnsi" w:cstheme="minorHAnsi"/>
        </w:rPr>
        <w:t xml:space="preserve">ną ilość paliw wskazaną w SWZ pomnożoną przez cenę za litr wynikającą z oferty Wykonawcy.  </w:t>
      </w:r>
    </w:p>
    <w:p w14:paraId="686890F5" w14:textId="072FC4AA" w:rsidR="000132CC" w:rsidRPr="000132CC" w:rsidRDefault="000132CC" w:rsidP="00525C86">
      <w:pPr>
        <w:widowControl/>
        <w:suppressAutoHyphens w:val="0"/>
        <w:autoSpaceDE/>
        <w:spacing w:after="31" w:line="250" w:lineRule="auto"/>
        <w:ind w:right="320"/>
        <w:jc w:val="both"/>
        <w:rPr>
          <w:rFonts w:asciiTheme="minorHAnsi" w:hAnsiTheme="minorHAnsi" w:cstheme="minorHAnsi"/>
        </w:rPr>
      </w:pPr>
      <w:r w:rsidRPr="000132CC">
        <w:rPr>
          <w:rFonts w:asciiTheme="minorHAnsi" w:hAnsiTheme="minorHAnsi" w:cstheme="minorHAnsi"/>
        </w:rPr>
        <w:t xml:space="preserve">4.Zamawiający nie ma obowiązku złożenia zamówień do pełnej wartości umowy wskazanej w ust. 5, jednak zobowiązuje się zrealizować zamówienia o wartości co najmniej </w:t>
      </w:r>
      <w:r w:rsidR="00274BDF">
        <w:rPr>
          <w:rFonts w:asciiTheme="minorHAnsi" w:hAnsiTheme="minorHAnsi" w:cstheme="minorHAnsi"/>
        </w:rPr>
        <w:t>75</w:t>
      </w:r>
      <w:r w:rsidRPr="000132CC">
        <w:rPr>
          <w:rFonts w:asciiTheme="minorHAnsi" w:hAnsiTheme="minorHAnsi" w:cstheme="minorHAnsi"/>
        </w:rPr>
        <w:t xml:space="preserve"> % tej kwoty. Brak złożenia zamówień do wartości pełnego wynagrodzenia umownego w wyniku skorzystania przez Zamawiającego z uprawnienia, o którym mowa w zdaniu pierwszym niniejszego ustępu, nie powoduje powstania po stronie Wykonawcy jakichkolwiek roszczeń. </w:t>
      </w:r>
    </w:p>
    <w:p w14:paraId="4E0404B9" w14:textId="07D3C03E" w:rsidR="009B12A3" w:rsidRPr="009B12A3" w:rsidRDefault="000132CC" w:rsidP="00525C86">
      <w:pPr>
        <w:suppressAutoHyphens w:val="0"/>
        <w:autoSpaceDN w:val="0"/>
        <w:adjustRightInd w:val="0"/>
        <w:ind w:right="-1"/>
        <w:jc w:val="both"/>
        <w:rPr>
          <w:rFonts w:ascii="Calibri" w:hAnsi="Calibri" w:cs="Calibri"/>
          <w:color w:val="000000"/>
          <w:lang w:eastAsia="pl-PL"/>
        </w:rPr>
      </w:pPr>
      <w:r>
        <w:rPr>
          <w:rFonts w:ascii="Calibri" w:hAnsi="Calibri" w:cs="Calibri"/>
          <w:lang w:eastAsia="pl-PL"/>
        </w:rPr>
        <w:t>5.</w:t>
      </w:r>
      <w:r w:rsidR="009B12A3" w:rsidRPr="009B12A3">
        <w:rPr>
          <w:rFonts w:ascii="Calibri" w:hAnsi="Calibri" w:cs="Calibri"/>
          <w:lang w:eastAsia="pl-PL"/>
        </w:rPr>
        <w:t>Niedoszacowanie, pominięcie oraz brak rozpoznania zakresu przedmiotu umowy nie może być podstawą do żądania zmiany wynagrodzenia ryczałtowego określonego w ust. 1 niniejszego paragrafu.</w:t>
      </w:r>
    </w:p>
    <w:p w14:paraId="0B3605C7" w14:textId="6FA8D8B4" w:rsidR="009B12A3" w:rsidRPr="009B12A3" w:rsidRDefault="000132CC" w:rsidP="00525C86">
      <w:pPr>
        <w:suppressAutoHyphens w:val="0"/>
        <w:autoSpaceDN w:val="0"/>
        <w:adjustRightInd w:val="0"/>
        <w:ind w:right="-1"/>
        <w:jc w:val="both"/>
        <w:rPr>
          <w:rFonts w:ascii="Calibri" w:hAnsi="Calibri" w:cs="Calibri"/>
          <w:color w:val="000000"/>
          <w:lang w:eastAsia="pl-PL"/>
        </w:rPr>
      </w:pPr>
      <w:r>
        <w:rPr>
          <w:rFonts w:ascii="Calibri" w:hAnsi="Calibri" w:cs="Calibri"/>
          <w:lang w:eastAsia="pl-PL"/>
        </w:rPr>
        <w:t>6.</w:t>
      </w:r>
      <w:r w:rsidR="009B12A3" w:rsidRPr="009B12A3">
        <w:rPr>
          <w:rFonts w:ascii="Calibri" w:hAnsi="Calibri" w:cs="Calibri"/>
          <w:lang w:eastAsia="pl-PL"/>
        </w:rPr>
        <w:t>Wynagrodzenie, o którym mowa w ust. 1, nie podlega indeksacji z tytułu inflacji.</w:t>
      </w:r>
    </w:p>
    <w:p w14:paraId="32884B3B" w14:textId="61C8700D" w:rsidR="00D157B9" w:rsidRPr="00F973D4" w:rsidRDefault="000132CC" w:rsidP="00525C86">
      <w:pPr>
        <w:pStyle w:val="Default"/>
        <w:jc w:val="both"/>
        <w:rPr>
          <w:rFonts w:asciiTheme="minorHAnsi" w:hAnsiTheme="minorHAnsi" w:cstheme="minorHAnsi"/>
          <w:sz w:val="20"/>
          <w:szCs w:val="20"/>
        </w:rPr>
      </w:pPr>
      <w:r>
        <w:rPr>
          <w:rFonts w:asciiTheme="minorHAnsi" w:hAnsiTheme="minorHAnsi" w:cstheme="minorHAnsi"/>
          <w:sz w:val="20"/>
          <w:szCs w:val="20"/>
        </w:rPr>
        <w:t>7.</w:t>
      </w:r>
      <w:r w:rsidR="00D157B9" w:rsidRPr="00F973D4">
        <w:rPr>
          <w:rFonts w:asciiTheme="minorHAnsi" w:hAnsiTheme="minorHAnsi" w:cstheme="minorHAnsi"/>
          <w:sz w:val="20"/>
          <w:szCs w:val="20"/>
        </w:rPr>
        <w:t>Wykonawca oświadcza, że rachunek do płatności wskazany w umowie należy do Wykonawcy i jest rachunkiem otwartym na potrzeby prowadzonej działalności gospodarczej oraz został dla niego utworzony wydzielony rachunek VAT.</w:t>
      </w:r>
    </w:p>
    <w:p w14:paraId="31BAE928" w14:textId="76022DA4" w:rsidR="00D157B9" w:rsidRPr="00F973D4" w:rsidRDefault="000132CC" w:rsidP="00525C86">
      <w:pPr>
        <w:pStyle w:val="Default"/>
        <w:jc w:val="both"/>
        <w:rPr>
          <w:rFonts w:asciiTheme="minorHAnsi" w:hAnsiTheme="minorHAnsi" w:cstheme="minorHAnsi"/>
          <w:sz w:val="20"/>
          <w:szCs w:val="20"/>
        </w:rPr>
      </w:pPr>
      <w:r>
        <w:rPr>
          <w:rFonts w:asciiTheme="minorHAnsi" w:hAnsiTheme="minorHAnsi" w:cstheme="minorHAnsi"/>
          <w:sz w:val="20"/>
          <w:szCs w:val="20"/>
        </w:rPr>
        <w:t>8.</w:t>
      </w:r>
      <w:r w:rsidR="00D157B9" w:rsidRPr="00F973D4">
        <w:rPr>
          <w:rFonts w:asciiTheme="minorHAnsi" w:hAnsiTheme="minorHAnsi" w:cstheme="minorHAnsi"/>
          <w:sz w:val="20"/>
          <w:szCs w:val="20"/>
        </w:rPr>
        <w:t>Wykonawca oświadcza, że wskazany rachunek bankowy znajduje się w wykazie podmiotów prowadzonym przez Szefa Krajowej Administracji Skarbowej tzw. „białej listy podatników VAT”.</w:t>
      </w:r>
    </w:p>
    <w:p w14:paraId="6A8F6B63" w14:textId="1D4585F1"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W przypadku braku rachunku bankowego na liście, płatność nie będzie realizowana.</w:t>
      </w:r>
    </w:p>
    <w:p w14:paraId="1B179639" w14:textId="0F3031B1" w:rsidR="00D157B9"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Zapłata należności za dostawę towaru/usługę będącą przedmiotem niniejszej umowy będzie dokonywana tzw. mechanizmem podzielonej płatności.</w:t>
      </w:r>
    </w:p>
    <w:p w14:paraId="243A285A" w14:textId="5430032A" w:rsidR="00F21664" w:rsidRDefault="00F21664" w:rsidP="00F21664">
      <w:pPr>
        <w:widowControl/>
        <w:suppressAutoHyphens w:val="0"/>
        <w:autoSpaceDE/>
        <w:spacing w:after="6" w:line="250" w:lineRule="auto"/>
        <w:ind w:right="320"/>
        <w:jc w:val="both"/>
        <w:rPr>
          <w:rFonts w:asciiTheme="minorHAnsi" w:hAnsiTheme="minorHAnsi" w:cstheme="minorHAnsi"/>
        </w:rPr>
      </w:pPr>
      <w:r>
        <w:rPr>
          <w:rFonts w:asciiTheme="minorHAnsi" w:hAnsiTheme="minorHAnsi" w:cstheme="minorHAnsi"/>
        </w:rPr>
        <w:t>9.</w:t>
      </w:r>
      <w:r w:rsidRPr="00F21664">
        <w:rPr>
          <w:rFonts w:asciiTheme="minorHAnsi" w:hAnsiTheme="minorHAnsi" w:cstheme="minorHAnsi"/>
        </w:rPr>
        <w:t xml:space="preserve">Zamawiający zapłaci każdorazowo za zakupione </w:t>
      </w:r>
      <w:r>
        <w:rPr>
          <w:rFonts w:asciiTheme="minorHAnsi" w:hAnsiTheme="minorHAnsi" w:cstheme="minorHAnsi"/>
        </w:rPr>
        <w:t>wodomierze, akcesoria</w:t>
      </w:r>
      <w:r w:rsidRPr="00F21664">
        <w:rPr>
          <w:rFonts w:asciiTheme="minorHAnsi" w:hAnsiTheme="minorHAnsi" w:cstheme="minorHAnsi"/>
        </w:rPr>
        <w:t xml:space="preserve"> przelewem, na konto wskazane przez Wykonawcę na fakturze w terminie 30 dni od daty otrzymania przez Zamawiającego prawidłowo wystawionej faktury, przy zastosowaniu mechanizmu podzielnej płatności VAT. </w:t>
      </w:r>
    </w:p>
    <w:p w14:paraId="208B99F9" w14:textId="775A104C" w:rsidR="00F21664" w:rsidRPr="00F21664" w:rsidRDefault="00F21664" w:rsidP="00F21664">
      <w:pPr>
        <w:widowControl/>
        <w:suppressAutoHyphens w:val="0"/>
        <w:autoSpaceDE/>
        <w:spacing w:after="31" w:line="250" w:lineRule="auto"/>
        <w:ind w:right="320"/>
        <w:jc w:val="both"/>
        <w:rPr>
          <w:rFonts w:asciiTheme="minorHAnsi" w:hAnsiTheme="minorHAnsi" w:cstheme="minorHAnsi"/>
        </w:rPr>
      </w:pPr>
      <w:r>
        <w:rPr>
          <w:rFonts w:asciiTheme="minorHAnsi" w:hAnsiTheme="minorHAnsi" w:cstheme="minorHAnsi"/>
        </w:rPr>
        <w:t>10</w:t>
      </w:r>
      <w:r w:rsidRPr="00F21664">
        <w:rPr>
          <w:rFonts w:asciiTheme="minorHAnsi" w:hAnsiTheme="minorHAnsi" w:cstheme="minorHAnsi"/>
        </w:rPr>
        <w:t xml:space="preserve">.Wykonawca wskazuje konto bankowe znajdujące się na białej liście podatników: </w:t>
      </w:r>
    </w:p>
    <w:p w14:paraId="269EB542" w14:textId="0D31FB93" w:rsidR="00F21664" w:rsidRPr="00F21664" w:rsidRDefault="00F21664" w:rsidP="00F21664">
      <w:pPr>
        <w:spacing w:after="9" w:line="250" w:lineRule="auto"/>
        <w:ind w:right="320"/>
        <w:rPr>
          <w:rFonts w:asciiTheme="minorHAnsi" w:hAnsiTheme="minorHAnsi" w:cstheme="minorHAnsi"/>
        </w:rPr>
      </w:pPr>
      <w:r>
        <w:rPr>
          <w:rFonts w:asciiTheme="minorHAnsi" w:hAnsiTheme="minorHAnsi" w:cstheme="minorHAnsi"/>
        </w:rPr>
        <w:t>……………………………………………………………………………</w:t>
      </w:r>
      <w:r w:rsidRPr="00F21664">
        <w:rPr>
          <w:rFonts w:asciiTheme="minorHAnsi" w:hAnsiTheme="minorHAnsi" w:cstheme="minorHAnsi"/>
        </w:rPr>
        <w:t xml:space="preserve">………………………………………………………………………………………… </w:t>
      </w:r>
    </w:p>
    <w:p w14:paraId="22F4B334" w14:textId="333DFB63" w:rsidR="00F21664" w:rsidRPr="00F973D4" w:rsidRDefault="00F21664" w:rsidP="00F21664">
      <w:pPr>
        <w:widowControl/>
        <w:suppressAutoHyphens w:val="0"/>
        <w:autoSpaceDE/>
        <w:ind w:right="320"/>
        <w:jc w:val="both"/>
        <w:rPr>
          <w:rFonts w:asciiTheme="minorHAnsi" w:hAnsiTheme="minorHAnsi" w:cstheme="minorHAnsi"/>
        </w:rPr>
      </w:pPr>
      <w:r w:rsidRPr="00F21664">
        <w:rPr>
          <w:rFonts w:asciiTheme="minorHAnsi" w:hAnsiTheme="minorHAnsi" w:cstheme="minorHAnsi"/>
        </w:rPr>
        <w:t>1</w:t>
      </w:r>
      <w:r>
        <w:rPr>
          <w:rFonts w:asciiTheme="minorHAnsi" w:hAnsiTheme="minorHAnsi" w:cstheme="minorHAnsi"/>
        </w:rPr>
        <w:t>1</w:t>
      </w:r>
      <w:r w:rsidRPr="00F21664">
        <w:rPr>
          <w:rFonts w:asciiTheme="minorHAnsi" w:hAnsiTheme="minorHAnsi" w:cstheme="minorHAnsi"/>
        </w:rPr>
        <w:t xml:space="preserve">.Dane podatnika i nabywcy do wystawienia faktury: </w:t>
      </w:r>
    </w:p>
    <w:p w14:paraId="36AEB5CB"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NABYWCA:</w:t>
      </w:r>
    </w:p>
    <w:p w14:paraId="6780F9B2"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Gmina Osielsko ul. Szosa Gdańska 55 A, 86-031 Osielsko NIP: 554-28-32-610</w:t>
      </w:r>
    </w:p>
    <w:p w14:paraId="59F81068"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ODBIORCA:</w:t>
      </w:r>
    </w:p>
    <w:p w14:paraId="1C9A5175"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Gminny Zakład Komunalny w Żołędowie ul. Jastrzębia 62, 86-031 Osielsko</w:t>
      </w:r>
    </w:p>
    <w:p w14:paraId="6733A9A7" w14:textId="77777777" w:rsidR="00D157B9" w:rsidRPr="00F973D4" w:rsidRDefault="00D157B9" w:rsidP="00F973D4">
      <w:pPr>
        <w:pStyle w:val="Default"/>
        <w:rPr>
          <w:rFonts w:asciiTheme="minorHAnsi" w:hAnsiTheme="minorHAnsi" w:cstheme="minorHAnsi"/>
          <w:sz w:val="20"/>
          <w:szCs w:val="20"/>
        </w:rPr>
      </w:pPr>
    </w:p>
    <w:p w14:paraId="440055B1" w14:textId="77777777" w:rsidR="00F737F7" w:rsidRPr="00F973D4" w:rsidRDefault="00D157B9"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w:t>
      </w:r>
      <w:r w:rsidR="00F737F7" w:rsidRPr="00F973D4">
        <w:rPr>
          <w:rFonts w:asciiTheme="minorHAnsi" w:hAnsiTheme="minorHAnsi" w:cstheme="minorHAnsi"/>
          <w:b/>
          <w:sz w:val="20"/>
          <w:szCs w:val="20"/>
        </w:rPr>
        <w:t>6</w:t>
      </w:r>
    </w:p>
    <w:p w14:paraId="6BA8A633" w14:textId="77777777" w:rsidR="009B12A3" w:rsidRPr="00F973D4" w:rsidRDefault="009B12A3" w:rsidP="00F973D4">
      <w:pPr>
        <w:pStyle w:val="Default"/>
        <w:rPr>
          <w:rFonts w:asciiTheme="minorHAnsi" w:hAnsiTheme="minorHAnsi" w:cstheme="minorHAnsi"/>
          <w:sz w:val="20"/>
          <w:szCs w:val="20"/>
        </w:rPr>
      </w:pPr>
    </w:p>
    <w:p w14:paraId="63A89C52" w14:textId="77777777" w:rsidR="00F737F7" w:rsidRDefault="00F737F7" w:rsidP="009B12A3">
      <w:pPr>
        <w:pStyle w:val="Default"/>
        <w:jc w:val="center"/>
        <w:rPr>
          <w:rFonts w:asciiTheme="minorHAnsi" w:hAnsiTheme="minorHAnsi" w:cstheme="minorHAnsi"/>
          <w:b/>
          <w:sz w:val="20"/>
          <w:szCs w:val="20"/>
        </w:rPr>
      </w:pPr>
      <w:r w:rsidRPr="009B12A3">
        <w:rPr>
          <w:rFonts w:asciiTheme="minorHAnsi" w:hAnsiTheme="minorHAnsi" w:cstheme="minorHAnsi"/>
          <w:b/>
          <w:sz w:val="20"/>
          <w:szCs w:val="20"/>
        </w:rPr>
        <w:t>Odpowiedzialność Wykonawcy</w:t>
      </w:r>
    </w:p>
    <w:p w14:paraId="5681DB17" w14:textId="77777777" w:rsidR="009B12A3" w:rsidRPr="009B12A3" w:rsidRDefault="009B12A3" w:rsidP="009B12A3">
      <w:pPr>
        <w:pStyle w:val="Default"/>
        <w:jc w:val="center"/>
        <w:rPr>
          <w:rFonts w:asciiTheme="minorHAnsi" w:hAnsiTheme="minorHAnsi" w:cstheme="minorHAnsi"/>
          <w:b/>
          <w:sz w:val="20"/>
          <w:szCs w:val="20"/>
        </w:rPr>
      </w:pPr>
    </w:p>
    <w:p w14:paraId="4EBEF15F" w14:textId="77777777" w:rsidR="00F737F7" w:rsidRPr="00F973D4" w:rsidRDefault="00F737F7"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1. Wykonawca zobowiązuje się do terminowej dostawy wodomierzy wraz z akcesoriami, bezpośrednio do siedziby Zamawiającego ul. Jastrzębia 62, 86-031 Żołędowo</w:t>
      </w:r>
    </w:p>
    <w:p w14:paraId="0E3EB88F" w14:textId="304FCDDA" w:rsidR="00F737F7" w:rsidRPr="00F973D4" w:rsidRDefault="00F737F7"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 xml:space="preserve">2. </w:t>
      </w:r>
      <w:r w:rsidR="00F21664">
        <w:rPr>
          <w:rFonts w:asciiTheme="minorHAnsi" w:hAnsiTheme="minorHAnsi" w:cstheme="minorHAnsi"/>
          <w:sz w:val="20"/>
          <w:szCs w:val="20"/>
        </w:rPr>
        <w:t>T</w:t>
      </w:r>
      <w:r w:rsidRPr="00F973D4">
        <w:rPr>
          <w:rFonts w:asciiTheme="minorHAnsi" w:hAnsiTheme="minorHAnsi" w:cstheme="minorHAnsi"/>
          <w:sz w:val="20"/>
          <w:szCs w:val="20"/>
        </w:rPr>
        <w:t>erminowego rozpatrywania zgłaszanych reklamacji przez Zamawiającego;</w:t>
      </w:r>
    </w:p>
    <w:p w14:paraId="173B00C5" w14:textId="03C48595" w:rsidR="00C01EFC" w:rsidRDefault="00F737F7"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 xml:space="preserve">3. </w:t>
      </w:r>
      <w:r w:rsidR="00F21664">
        <w:rPr>
          <w:rFonts w:asciiTheme="minorHAnsi" w:hAnsiTheme="minorHAnsi" w:cstheme="minorHAnsi"/>
          <w:sz w:val="20"/>
          <w:szCs w:val="20"/>
        </w:rPr>
        <w:t>D</w:t>
      </w:r>
      <w:r w:rsidRPr="00F973D4">
        <w:rPr>
          <w:rFonts w:asciiTheme="minorHAnsi" w:hAnsiTheme="minorHAnsi" w:cstheme="minorHAnsi"/>
          <w:sz w:val="20"/>
          <w:szCs w:val="20"/>
        </w:rPr>
        <w:t>ostarczenia przedmiotu umowy fabrycznie nowego, wolnego od wad zgodnie</w:t>
      </w:r>
      <w:r w:rsidR="009B12A3">
        <w:rPr>
          <w:rFonts w:asciiTheme="minorHAnsi" w:hAnsiTheme="minorHAnsi" w:cstheme="minorHAnsi"/>
          <w:sz w:val="20"/>
          <w:szCs w:val="20"/>
        </w:rPr>
        <w:t xml:space="preserve"> </w:t>
      </w:r>
      <w:r w:rsidRPr="00F973D4">
        <w:rPr>
          <w:rFonts w:asciiTheme="minorHAnsi" w:hAnsiTheme="minorHAnsi" w:cstheme="minorHAnsi"/>
          <w:sz w:val="20"/>
          <w:szCs w:val="20"/>
        </w:rPr>
        <w:t>z zapotrzebowaniem.</w:t>
      </w:r>
    </w:p>
    <w:p w14:paraId="4D994F98" w14:textId="77777777" w:rsidR="009B12A3" w:rsidRPr="00F973D4" w:rsidRDefault="009B12A3" w:rsidP="00F973D4">
      <w:pPr>
        <w:pStyle w:val="Default"/>
        <w:rPr>
          <w:rFonts w:asciiTheme="minorHAnsi" w:hAnsiTheme="minorHAnsi" w:cstheme="minorHAnsi"/>
          <w:sz w:val="20"/>
          <w:szCs w:val="20"/>
        </w:rPr>
      </w:pPr>
    </w:p>
    <w:p w14:paraId="0D8F65BF" w14:textId="5BF1E75F" w:rsidR="00C01EFC" w:rsidRPr="00F973D4" w:rsidRDefault="00C01EFC"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w:t>
      </w:r>
      <w:r w:rsidR="000132CC">
        <w:rPr>
          <w:rFonts w:asciiTheme="minorHAnsi" w:hAnsiTheme="minorHAnsi" w:cstheme="minorHAnsi"/>
          <w:b/>
          <w:sz w:val="20"/>
          <w:szCs w:val="20"/>
        </w:rPr>
        <w:t>7</w:t>
      </w:r>
    </w:p>
    <w:p w14:paraId="513EF699" w14:textId="77777777" w:rsidR="00C01EFC" w:rsidRDefault="00C01EFC"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Rękojmia i Gwarancja</w:t>
      </w:r>
    </w:p>
    <w:p w14:paraId="77873DD8" w14:textId="77777777" w:rsidR="00F973D4" w:rsidRPr="00F973D4" w:rsidRDefault="00F973D4" w:rsidP="00F973D4">
      <w:pPr>
        <w:pStyle w:val="Default"/>
        <w:jc w:val="center"/>
        <w:rPr>
          <w:rFonts w:asciiTheme="minorHAnsi" w:hAnsiTheme="minorHAnsi" w:cstheme="minorHAnsi"/>
          <w:b/>
          <w:sz w:val="20"/>
          <w:szCs w:val="20"/>
        </w:rPr>
      </w:pPr>
    </w:p>
    <w:p w14:paraId="1A5C87C0"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1. Wykonawca udziela 5 letniej gwarancji na przedmiot zamówienia oraz 5 letniej rękojmi</w:t>
      </w:r>
    </w:p>
    <w:p w14:paraId="6AD08306"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licząc od dnia podpisania protokołu odbioru po danej dostawie.</w:t>
      </w:r>
    </w:p>
    <w:p w14:paraId="5C3F78CF"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2. Wykonawca oświadcza, że przedmiot każdej dostawy jest fabrycznie nowy, wyprodukowany</w:t>
      </w:r>
    </w:p>
    <w:p w14:paraId="0A0A9251"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przez producenta wskazanego przez Wykonawcę, wolny od wad fizycznych i prawnych, oraz</w:t>
      </w:r>
    </w:p>
    <w:p w14:paraId="529BDD3B"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że może być użytkowany zgodnie z przeznaczeniem.</w:t>
      </w:r>
    </w:p>
    <w:p w14:paraId="4082F5ED"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3. W razie stwierdzenia przez Zamawiającego wad ilościowych materiału, złoży on Wykonawcy</w:t>
      </w:r>
    </w:p>
    <w:p w14:paraId="7B216899"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reklamację w formie elektronicznej (e-mail: .........................) nie później niż 7 dni po dostawie.</w:t>
      </w:r>
    </w:p>
    <w:p w14:paraId="4BB6BE2D"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4. W razie stwierdzenia przez Zamawiającego wad jakościowych wodomierzy będących</w:t>
      </w:r>
    </w:p>
    <w:p w14:paraId="3CAAA348"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lastRenderedPageBreak/>
        <w:t>przedmiotem zamówienia w okresie trwania rękojmi lub gwarancji, Zamawiający złoży</w:t>
      </w:r>
    </w:p>
    <w:p w14:paraId="7946E050"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Wykonawcy reklamację w formie elektronicznej najpóźniej w terminie 30 dni od dnia wykrycia wady</w:t>
      </w:r>
    </w:p>
    <w:p w14:paraId="2F185121"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5. Wykonawca jest zobowiązany w terminie 5 dni od dnia otrzymania zgłoszenia rozpatrzyć</w:t>
      </w:r>
    </w:p>
    <w:p w14:paraId="52ED2066" w14:textId="294CAE93"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reklamację i udzielić Zamawiającemu pisemnej odpowiedzi e-mailem czy reklamację uznaje. W razie uznania reklamacji Wykonawca jest zobowiązany do naprawienia wynikłej szkody po przesłaniu urządzenia (na koszt</w:t>
      </w:r>
    </w:p>
    <w:p w14:paraId="6E00D8D8"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Wykonawcy) w terminie 7 dni od dnia otrzymania przesyłki przez Wykonawcę.</w:t>
      </w:r>
    </w:p>
    <w:p w14:paraId="318BD6F9"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Po bezskutecznym upływie terminu na rozpatrzenie reklamacji będzie ona uznana w całości zgodnie z żądaniem Zamawiającego.</w:t>
      </w:r>
    </w:p>
    <w:p w14:paraId="5CC2D5B6"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6. Niezależnie od uprawnień z tytułu gwarancji Zamawiający ma prawo do rękojmi za wady</w:t>
      </w:r>
    </w:p>
    <w:p w14:paraId="398D9D5B" w14:textId="77777777" w:rsidR="00C01EFC" w:rsidRPr="00F973D4" w:rsidRDefault="00C01EFC"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fizyczne przedmiotu umowy zgodnie z art. 556 - 576 Kodeksu Cywilnego.</w:t>
      </w:r>
    </w:p>
    <w:p w14:paraId="08DA77AA" w14:textId="77777777" w:rsidR="00C01EFC" w:rsidRPr="00F973D4" w:rsidRDefault="00C01EFC" w:rsidP="00F973D4">
      <w:pPr>
        <w:pStyle w:val="Default"/>
        <w:jc w:val="center"/>
        <w:rPr>
          <w:rFonts w:asciiTheme="minorHAnsi" w:hAnsiTheme="minorHAnsi" w:cstheme="minorHAnsi"/>
          <w:b/>
          <w:sz w:val="20"/>
          <w:szCs w:val="20"/>
        </w:rPr>
      </w:pPr>
    </w:p>
    <w:p w14:paraId="402D72CC" w14:textId="1AEB08A7" w:rsidR="00104671" w:rsidRPr="00F973D4" w:rsidRDefault="00836ED2"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 xml:space="preserve">§ </w:t>
      </w:r>
      <w:r w:rsidR="000132CC">
        <w:rPr>
          <w:rFonts w:asciiTheme="minorHAnsi" w:hAnsiTheme="minorHAnsi" w:cstheme="minorHAnsi"/>
          <w:b/>
          <w:sz w:val="20"/>
          <w:szCs w:val="20"/>
        </w:rPr>
        <w:t>8</w:t>
      </w:r>
    </w:p>
    <w:p w14:paraId="2A99E53C" w14:textId="77777777" w:rsidR="00D157B9" w:rsidRPr="00F973D4" w:rsidRDefault="00D157B9"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Kary umowne</w:t>
      </w:r>
    </w:p>
    <w:p w14:paraId="6CFC0290" w14:textId="77777777" w:rsidR="00F973D4" w:rsidRPr="00F973D4" w:rsidRDefault="00F973D4" w:rsidP="00F973D4">
      <w:pPr>
        <w:pStyle w:val="Default"/>
        <w:rPr>
          <w:rFonts w:asciiTheme="minorHAnsi" w:hAnsiTheme="minorHAnsi" w:cstheme="minorHAnsi"/>
          <w:sz w:val="20"/>
          <w:szCs w:val="20"/>
        </w:rPr>
      </w:pPr>
    </w:p>
    <w:p w14:paraId="1AFB515D"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1. Wykonawca ponosi odpowiedzialność za niewykonanie lub nienależyte wykonanie</w:t>
      </w:r>
    </w:p>
    <w:p w14:paraId="366D2AC9"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przedmiotu umowy.</w:t>
      </w:r>
    </w:p>
    <w:p w14:paraId="150F3E3C"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2. W przypadku niewykonania lub nienależytego wykonania umowy Zamawiający ma prawo</w:t>
      </w:r>
    </w:p>
    <w:p w14:paraId="04D335C7"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do naliczenia następujących kar umownych:</w:t>
      </w:r>
    </w:p>
    <w:p w14:paraId="35C2CCB0"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1) za nieterminową dostawę przedmiotu umowy, w wysokości 0,2% wartości brutto</w:t>
      </w:r>
    </w:p>
    <w:p w14:paraId="0D335B06"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niedostarczonych materiałów za każdy rozpoczęty dzień zwłoki;</w:t>
      </w:r>
    </w:p>
    <w:p w14:paraId="0637BBEA"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2) w wysokości 5% wartości brutto uszkodzonego bądź wadliwego towaru za każdy dzień</w:t>
      </w:r>
    </w:p>
    <w:p w14:paraId="2330C578"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zwłoki - w przypadku zwłoki w przystąpieniu do usunięcia wad lub zwłoki w usunięciu</w:t>
      </w:r>
    </w:p>
    <w:p w14:paraId="21144EAF"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wad towaru, licząc od ustalonego przez strony terminu na usunięcie wad, a w przypadku</w:t>
      </w:r>
    </w:p>
    <w:p w14:paraId="231B4AFF"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braku jego ustalenia, z upływem terminu określonego przez Zamawiającego, kary</w:t>
      </w:r>
    </w:p>
    <w:p w14:paraId="6918CDAF"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umowne będą liczone od wartości brutto uszkodzonego lub wadliwego towaru za każdy</w:t>
      </w:r>
    </w:p>
    <w:p w14:paraId="7797A37D"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dzień zwłoki;</w:t>
      </w:r>
    </w:p>
    <w:p w14:paraId="0F67E85A"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3) w wysokości 20% wartości brutto umowy w przypadku odstąpienia od umowy</w:t>
      </w:r>
    </w:p>
    <w:p w14:paraId="20497494"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z przyczyn leżących po stronie Wykonawcy. Przyczynami odstąpienia od umowy,</w:t>
      </w:r>
    </w:p>
    <w:p w14:paraId="3D0A07DD"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za które odpowiada Wykonawca są w szczególności:</w:t>
      </w:r>
    </w:p>
    <w:p w14:paraId="44DC88AB"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a) stwierdzenie przez Zamawiającego wady fizycznej lub prawnej przedmiotu umowy,</w:t>
      </w:r>
    </w:p>
    <w:p w14:paraId="5B73EABA"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b) zwłoka w dostawie przedmiotu umowy przekraczająca 14 dni.</w:t>
      </w:r>
    </w:p>
    <w:p w14:paraId="0900BCE9"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3. Wykonawca wyraża zgodę na potrącenie kwoty kary umownych bezpośrednio przy zapłacie</w:t>
      </w:r>
    </w:p>
    <w:p w14:paraId="7C5BFA3A"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faktury VAT dotyczącej tej dostawy lub kolejnych dostaw.</w:t>
      </w:r>
    </w:p>
    <w:p w14:paraId="6F9B7D20"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4. Zamawiającemu przysługuje prawo do dochodzenia odszkodowania uzupełniającego</w:t>
      </w:r>
    </w:p>
    <w:p w14:paraId="3B1C30C8"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na zasadach ogólnych określonych w Kodeksie Cywilnym, gdy wartość kar umownych</w:t>
      </w:r>
    </w:p>
    <w:p w14:paraId="438841BF"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Strona 5 z 7</w:t>
      </w:r>
    </w:p>
    <w:p w14:paraId="5D4F151A"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jest niższa niż wartość powstałej szkody. Dochodzenie roszczeń jest możliwe jedynie</w:t>
      </w:r>
    </w:p>
    <w:p w14:paraId="3DE962AF"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do wartości powstałej szkody.</w:t>
      </w:r>
    </w:p>
    <w:p w14:paraId="3D7B9E0E"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5. W przypadku, niewykonania lub nienależytego wykonania przedmiotu umowy przez</w:t>
      </w:r>
    </w:p>
    <w:p w14:paraId="4A6B47B1" w14:textId="174F4979"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Wykonawcę,</w:t>
      </w:r>
      <w:r w:rsidR="007A73E5">
        <w:rPr>
          <w:rFonts w:asciiTheme="minorHAnsi" w:hAnsiTheme="minorHAnsi" w:cstheme="minorHAnsi"/>
          <w:sz w:val="20"/>
          <w:szCs w:val="20"/>
        </w:rPr>
        <w:t xml:space="preserve"> </w:t>
      </w:r>
      <w:r w:rsidRPr="00F973D4">
        <w:rPr>
          <w:rFonts w:asciiTheme="minorHAnsi" w:hAnsiTheme="minorHAnsi" w:cstheme="minorHAnsi"/>
          <w:sz w:val="20"/>
          <w:szCs w:val="20"/>
        </w:rPr>
        <w:t>oraz nieskutecznego pisemnego wezwania Wykonawcy do podjęcia prac lub</w:t>
      </w:r>
    </w:p>
    <w:p w14:paraId="10AA2B85"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usunięcia wad, Zamawiający ma prawo wykorzystać umowne zastępcze prawo wykonania</w:t>
      </w:r>
    </w:p>
    <w:p w14:paraId="6B54351A"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zamówienia przez innego Dostawcę na koszt i ryzyko Wykonawcy.</w:t>
      </w:r>
    </w:p>
    <w:p w14:paraId="18861198" w14:textId="77777777" w:rsidR="00F737F7" w:rsidRPr="00F973D4" w:rsidRDefault="00F737F7" w:rsidP="009B12A3">
      <w:pPr>
        <w:pStyle w:val="Default"/>
        <w:jc w:val="both"/>
        <w:rPr>
          <w:rFonts w:asciiTheme="minorHAnsi" w:hAnsiTheme="minorHAnsi" w:cstheme="minorHAnsi"/>
          <w:sz w:val="20"/>
          <w:szCs w:val="20"/>
        </w:rPr>
      </w:pPr>
      <w:r w:rsidRPr="00F973D4">
        <w:rPr>
          <w:rFonts w:asciiTheme="minorHAnsi" w:hAnsiTheme="minorHAnsi" w:cstheme="minorHAnsi"/>
          <w:sz w:val="20"/>
          <w:szCs w:val="20"/>
        </w:rPr>
        <w:t>6. Dopuszcza się potrącenie kar umownych z wynagrodzenia Wykonawcy.</w:t>
      </w:r>
    </w:p>
    <w:p w14:paraId="6A5DC477" w14:textId="77777777" w:rsidR="00E0157A" w:rsidRPr="00F973D4" w:rsidRDefault="00E0157A" w:rsidP="00F973D4">
      <w:pPr>
        <w:pStyle w:val="Default"/>
        <w:rPr>
          <w:rFonts w:asciiTheme="minorHAnsi" w:hAnsiTheme="minorHAnsi" w:cstheme="minorHAnsi"/>
          <w:sz w:val="20"/>
          <w:szCs w:val="20"/>
        </w:rPr>
      </w:pPr>
    </w:p>
    <w:p w14:paraId="2A46F7AD" w14:textId="350A269E" w:rsidR="007D0593" w:rsidRPr="00F973D4" w:rsidRDefault="00836ED2"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 xml:space="preserve">§ </w:t>
      </w:r>
      <w:r w:rsidR="000132CC">
        <w:rPr>
          <w:rFonts w:asciiTheme="minorHAnsi" w:hAnsiTheme="minorHAnsi" w:cstheme="minorHAnsi"/>
          <w:b/>
          <w:sz w:val="20"/>
          <w:szCs w:val="20"/>
        </w:rPr>
        <w:t>9</w:t>
      </w:r>
    </w:p>
    <w:p w14:paraId="7F9877A5" w14:textId="77777777" w:rsidR="00D157B9" w:rsidRPr="00F973D4" w:rsidRDefault="00D157B9"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Rozwiązanie umowy i odstąpienie od umowy</w:t>
      </w:r>
    </w:p>
    <w:p w14:paraId="1732DFF1" w14:textId="77777777" w:rsidR="00D157B9" w:rsidRPr="00F973D4" w:rsidRDefault="00D157B9" w:rsidP="00F973D4">
      <w:pPr>
        <w:pStyle w:val="Default"/>
        <w:rPr>
          <w:rFonts w:asciiTheme="minorHAnsi" w:hAnsiTheme="minorHAnsi" w:cstheme="minorHAnsi"/>
          <w:sz w:val="20"/>
          <w:szCs w:val="20"/>
        </w:rPr>
      </w:pPr>
    </w:p>
    <w:p w14:paraId="15C5E2B7"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Zamawiającemu przysługuje prawo odstąpienia od umowy, gdy:</w:t>
      </w:r>
    </w:p>
    <w:p w14:paraId="639748DD"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Wykonawca nie wywiązuje się z obowiązków dotyczących wykonania prac objętych umową (w okresie kolejnych 30 dni wystąpią więcej niż 3 przypadki naliczenia kary umownej zgodnie z §8 ust 1 pkt a umowy),</w:t>
      </w:r>
    </w:p>
    <w:p w14:paraId="3DD343F1"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 xml:space="preserve">Wykonawca przerwie z przyczyn leżących po stronie Wykonawcy realizację przedmiotu umowy </w:t>
      </w:r>
      <w:r w:rsidRPr="00F973D4">
        <w:rPr>
          <w:rFonts w:asciiTheme="minorHAnsi" w:hAnsiTheme="minorHAnsi" w:cstheme="minorHAnsi"/>
          <w:sz w:val="20"/>
          <w:szCs w:val="20"/>
        </w:rPr>
        <w:br/>
        <w:t>i przerwa ta trwa dłużej niż 14 dni,</w:t>
      </w:r>
    </w:p>
    <w:p w14:paraId="6CE23F7A"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Wykonawca utraci uprawnienia wymagane dla wykonania zadań objętych umową,</w:t>
      </w:r>
    </w:p>
    <w:p w14:paraId="3EAA1DBC"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 xml:space="preserve">Wystąpi istotna zmiana okoliczności powodująca, że wykonanie umowy nie leży w interesie publicznym, czego nie można było przewidzieć w chwili zawarcia umowy - odstąpienie od umowy </w:t>
      </w:r>
      <w:r w:rsidRPr="00F973D4">
        <w:rPr>
          <w:rFonts w:asciiTheme="minorHAnsi" w:hAnsiTheme="minorHAnsi" w:cstheme="minorHAnsi"/>
          <w:sz w:val="20"/>
          <w:szCs w:val="20"/>
        </w:rPr>
        <w:br/>
        <w:t xml:space="preserve">w tym przypadku może nastąpić w terminie 14 dni od powzięcia wiadomości o powyższych okolicznościach. W takim wypadku Wykonawca może żądać jedynie wynagrodzenia należnego mu </w:t>
      </w:r>
      <w:r w:rsidRPr="00F973D4">
        <w:rPr>
          <w:rFonts w:asciiTheme="minorHAnsi" w:hAnsiTheme="minorHAnsi" w:cstheme="minorHAnsi"/>
          <w:sz w:val="20"/>
          <w:szCs w:val="20"/>
        </w:rPr>
        <w:br/>
        <w:t>z tytułu wykonania części umowy,</w:t>
      </w:r>
    </w:p>
    <w:p w14:paraId="1F439D3A" w14:textId="77777777" w:rsidR="00D157B9" w:rsidRPr="00F973D4" w:rsidRDefault="00D157B9" w:rsidP="00F973D4">
      <w:pPr>
        <w:pStyle w:val="Default"/>
        <w:rPr>
          <w:rFonts w:asciiTheme="minorHAnsi" w:hAnsiTheme="minorHAnsi" w:cstheme="minorHAnsi"/>
          <w:sz w:val="20"/>
          <w:szCs w:val="20"/>
        </w:rPr>
      </w:pPr>
      <w:r w:rsidRPr="00F973D4">
        <w:rPr>
          <w:rFonts w:asciiTheme="minorHAnsi" w:hAnsiTheme="minorHAnsi" w:cstheme="minorHAnsi"/>
          <w:sz w:val="20"/>
          <w:szCs w:val="20"/>
        </w:rPr>
        <w:t>Wykonawca realizuje usługę w sposób niezgodny z niniejszą umową, i wskazaniami Zamawiającego.</w:t>
      </w:r>
    </w:p>
    <w:p w14:paraId="7FF36B12" w14:textId="77777777" w:rsidR="00D157B9" w:rsidRPr="00F973D4" w:rsidRDefault="00D157B9" w:rsidP="00F973D4">
      <w:pPr>
        <w:pStyle w:val="Default"/>
        <w:rPr>
          <w:rFonts w:asciiTheme="minorHAnsi" w:hAnsiTheme="minorHAnsi" w:cstheme="minorHAnsi"/>
          <w:sz w:val="20"/>
          <w:szCs w:val="20"/>
        </w:rPr>
      </w:pPr>
      <w:r w:rsidRPr="00F973D4">
        <w:rPr>
          <w:rFonts w:asciiTheme="minorHAnsi" w:hAnsiTheme="minorHAnsi" w:cstheme="minorHAnsi"/>
          <w:sz w:val="20"/>
          <w:szCs w:val="20"/>
        </w:rPr>
        <w:lastRenderedPageBreak/>
        <w:t>Wykonawcy przysługuje prawo odstąpienia od umowy, jeżeli Zamawiający odmawia bez wskazania uzasadnionej przyczyny odbioru usługi.</w:t>
      </w:r>
    </w:p>
    <w:p w14:paraId="385F89CD" w14:textId="77777777" w:rsidR="00D157B9" w:rsidRPr="00F973D4" w:rsidRDefault="00D157B9" w:rsidP="00F973D4">
      <w:pPr>
        <w:pStyle w:val="Default"/>
        <w:rPr>
          <w:rFonts w:asciiTheme="minorHAnsi" w:hAnsiTheme="minorHAnsi" w:cstheme="minorHAnsi"/>
          <w:sz w:val="20"/>
          <w:szCs w:val="20"/>
        </w:rPr>
      </w:pPr>
      <w:r w:rsidRPr="00F973D4">
        <w:rPr>
          <w:rFonts w:asciiTheme="minorHAnsi" w:hAnsiTheme="minorHAnsi" w:cstheme="minorHAnsi"/>
          <w:sz w:val="20"/>
          <w:szCs w:val="20"/>
        </w:rPr>
        <w:t>Odstąpienie od umowy, o którym mowa w ust. 1 i 2, powinno nastąpić w formie pisemnej pod rygorem nieważności takiego oświadczenia i powinno zawierać uzasadnienie oraz powinno nastąpić w okresie 60 dni od dnia dowiedzenia się przez stronę odstępującą od umowy o przyczynie uzasadniającej odstąpienie.</w:t>
      </w:r>
    </w:p>
    <w:p w14:paraId="4436457B" w14:textId="57C26FB6" w:rsidR="007D0593" w:rsidRDefault="00D157B9" w:rsidP="00F973D4">
      <w:pPr>
        <w:pStyle w:val="Default"/>
        <w:rPr>
          <w:rFonts w:asciiTheme="minorHAnsi" w:hAnsiTheme="minorHAnsi" w:cstheme="minorHAnsi"/>
          <w:sz w:val="20"/>
          <w:szCs w:val="20"/>
        </w:rPr>
      </w:pPr>
      <w:r w:rsidRPr="00F973D4">
        <w:rPr>
          <w:rFonts w:asciiTheme="minorHAnsi" w:hAnsiTheme="minorHAnsi" w:cstheme="minorHAnsi"/>
          <w:sz w:val="20"/>
          <w:szCs w:val="20"/>
        </w:rPr>
        <w:t xml:space="preserve">5. </w:t>
      </w:r>
      <w:r w:rsidRPr="00F973D4">
        <w:rPr>
          <w:rFonts w:asciiTheme="minorHAnsi" w:hAnsiTheme="minorHAnsi" w:cstheme="minorHAnsi"/>
          <w:sz w:val="20"/>
          <w:szCs w:val="20"/>
        </w:rPr>
        <w:tab/>
        <w:t>Jeżeli Wykonawca będzie wykonywał przedmiot umowy wadliwie,</w:t>
      </w:r>
      <w:r w:rsidR="007A73E5">
        <w:rPr>
          <w:rFonts w:asciiTheme="minorHAnsi" w:hAnsiTheme="minorHAnsi" w:cstheme="minorHAnsi"/>
          <w:sz w:val="20"/>
          <w:szCs w:val="20"/>
        </w:rPr>
        <w:t xml:space="preserve"> </w:t>
      </w:r>
      <w:r w:rsidRPr="00F973D4">
        <w:rPr>
          <w:rFonts w:asciiTheme="minorHAnsi" w:hAnsiTheme="minorHAnsi" w:cstheme="minorHAnsi"/>
          <w:sz w:val="20"/>
          <w:szCs w:val="20"/>
        </w:rPr>
        <w:t>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71144883" w14:textId="77777777" w:rsidR="00F973D4" w:rsidRPr="00F973D4" w:rsidRDefault="00F973D4" w:rsidP="00F973D4">
      <w:pPr>
        <w:pStyle w:val="Default"/>
        <w:rPr>
          <w:rFonts w:asciiTheme="minorHAnsi" w:hAnsiTheme="minorHAnsi" w:cstheme="minorHAnsi"/>
          <w:sz w:val="20"/>
          <w:szCs w:val="20"/>
        </w:rPr>
      </w:pPr>
    </w:p>
    <w:p w14:paraId="322EB8B6" w14:textId="5EB8CA5C" w:rsidR="007D0593" w:rsidRPr="00F973D4" w:rsidRDefault="007D0593"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 xml:space="preserve">§ </w:t>
      </w:r>
      <w:r w:rsidR="00F737F7" w:rsidRPr="00F973D4">
        <w:rPr>
          <w:rFonts w:asciiTheme="minorHAnsi" w:hAnsiTheme="minorHAnsi" w:cstheme="minorHAnsi"/>
          <w:b/>
          <w:sz w:val="20"/>
          <w:szCs w:val="20"/>
        </w:rPr>
        <w:t>1</w:t>
      </w:r>
      <w:r w:rsidR="000132CC">
        <w:rPr>
          <w:rFonts w:asciiTheme="minorHAnsi" w:hAnsiTheme="minorHAnsi" w:cstheme="minorHAnsi"/>
          <w:b/>
          <w:sz w:val="20"/>
          <w:szCs w:val="20"/>
        </w:rPr>
        <w:t>0</w:t>
      </w:r>
    </w:p>
    <w:p w14:paraId="4570DFFB" w14:textId="77777777" w:rsidR="00D157B9" w:rsidRDefault="00D157B9"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Zmiany umowy</w:t>
      </w:r>
    </w:p>
    <w:p w14:paraId="164D6D10" w14:textId="77777777" w:rsidR="00F973D4" w:rsidRPr="00F973D4" w:rsidRDefault="00F973D4" w:rsidP="00F973D4">
      <w:pPr>
        <w:pStyle w:val="Default"/>
        <w:jc w:val="center"/>
        <w:rPr>
          <w:rFonts w:asciiTheme="minorHAnsi" w:hAnsiTheme="minorHAnsi" w:cstheme="minorHAnsi"/>
          <w:b/>
          <w:sz w:val="20"/>
          <w:szCs w:val="20"/>
        </w:rPr>
      </w:pPr>
    </w:p>
    <w:p w14:paraId="712AAFBC" w14:textId="0E946134" w:rsidR="00EC5F3F" w:rsidRPr="00EC5F3F" w:rsidRDefault="00EC5F3F" w:rsidP="00EC5F3F">
      <w:pPr>
        <w:pStyle w:val="Default"/>
        <w:numPr>
          <w:ilvl w:val="0"/>
          <w:numId w:val="32"/>
        </w:numPr>
        <w:rPr>
          <w:rFonts w:asciiTheme="minorHAnsi" w:hAnsiTheme="minorHAnsi" w:cstheme="minorHAnsi"/>
          <w:sz w:val="20"/>
          <w:szCs w:val="20"/>
        </w:rPr>
      </w:pPr>
      <w:r w:rsidRPr="00EC5F3F">
        <w:rPr>
          <w:rFonts w:asciiTheme="minorHAnsi" w:hAnsiTheme="minorHAnsi" w:cstheme="minorHAnsi"/>
          <w:sz w:val="20"/>
          <w:szCs w:val="20"/>
        </w:rPr>
        <w:t>Zakazuje się zmian postanowień zawartej umowy w stosunku do treści oferty, na podstawie której dokonano wyboru Wykonawcy, za wyjątkiem niżej określonych możliwości i warunków dokonania takiej</w:t>
      </w:r>
      <w:r>
        <w:rPr>
          <w:rFonts w:asciiTheme="minorHAnsi" w:hAnsiTheme="minorHAnsi" w:cstheme="minorHAnsi"/>
          <w:sz w:val="20"/>
          <w:szCs w:val="20"/>
        </w:rPr>
        <w:t xml:space="preserve"> </w:t>
      </w:r>
      <w:r w:rsidRPr="00EC5F3F">
        <w:rPr>
          <w:rFonts w:asciiTheme="minorHAnsi" w:hAnsiTheme="minorHAnsi" w:cstheme="minorHAnsi"/>
          <w:sz w:val="20"/>
          <w:szCs w:val="20"/>
        </w:rPr>
        <w:t>zmiany:</w:t>
      </w:r>
      <w:r w:rsidRPr="00EC5F3F">
        <w:rPr>
          <w:rFonts w:asciiTheme="minorHAnsi" w:hAnsiTheme="minorHAnsi" w:cstheme="minorHAnsi"/>
          <w:sz w:val="20"/>
          <w:szCs w:val="20"/>
        </w:rPr>
        <w:br/>
        <w:t>a) Zamawiający przewiduje możliwość zmiany terminu wykonania przedmiotu umowy, jeżeli dochowanie terminu określonego w umowie jest niemożliwe z uwagi na:</w:t>
      </w:r>
      <w:r w:rsidRPr="00EC5F3F">
        <w:rPr>
          <w:rFonts w:asciiTheme="minorHAnsi" w:hAnsiTheme="minorHAnsi" w:cstheme="minorHAnsi"/>
          <w:sz w:val="20"/>
          <w:szCs w:val="20"/>
        </w:rPr>
        <w:br/>
        <w:t>1) siłę wyższą lub inne okoliczności niezależne od Wykonawcy, lub których Wykonawca przy zachowaniu należytej staranności nie był w stanie uniknąć lub przewidzieć, jak również inne przeszkody lub utrudnienia w wykonywaniu przedmiotu umowy spowodowane przez osoby trzecie,</w:t>
      </w:r>
      <w:r w:rsidRPr="00EC5F3F">
        <w:rPr>
          <w:rFonts w:asciiTheme="minorHAnsi" w:hAnsiTheme="minorHAnsi" w:cstheme="minorHAnsi"/>
          <w:sz w:val="20"/>
          <w:szCs w:val="20"/>
        </w:rPr>
        <w:br/>
        <w:t>2) siłę wyższą lub inne okoliczności niezależne od Zamawiającego, w tym takie, których Zamawiający przy zachowaniu należytej staranności nie był w stanie uniknąć lub przewidzieć;</w:t>
      </w:r>
      <w:r w:rsidRPr="00EC5F3F">
        <w:rPr>
          <w:rFonts w:asciiTheme="minorHAnsi" w:hAnsiTheme="minorHAnsi" w:cstheme="minorHAnsi"/>
          <w:sz w:val="20"/>
          <w:szCs w:val="20"/>
        </w:rPr>
        <w:br/>
        <w:t>3) wystąpienia niemożliwych do przewidzenia niekorzystnych warunków atmosferycznych uniemożliwiających prawidłowe wykonanie prac,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 fakt ten musi być potwierdzony przez przedstawiciela Zamawiającego,</w:t>
      </w:r>
      <w:r w:rsidRPr="00EC5F3F">
        <w:rPr>
          <w:rFonts w:asciiTheme="minorHAnsi" w:hAnsiTheme="minorHAnsi" w:cstheme="minorHAnsi"/>
          <w:sz w:val="20"/>
          <w:szCs w:val="20"/>
        </w:rPr>
        <w:br/>
        <w:t>4) jakiekolwiek opóźnienia, utrudnienia lub przeszkody spowodowane przez Zamawiającego lub dające się przypisać Zamawiającemu, personelowi Zamawiającego lub innemu Wykonawcy wprowadzonemu przez Zamawiającego,</w:t>
      </w:r>
      <w:r w:rsidRPr="00EC5F3F">
        <w:rPr>
          <w:rFonts w:asciiTheme="minorHAnsi" w:hAnsiTheme="minorHAnsi" w:cstheme="minorHAnsi"/>
          <w:sz w:val="20"/>
          <w:szCs w:val="20"/>
        </w:rPr>
        <w:br/>
        <w:t>b) Zamawiający przewiduje możliwość dokonania zmiany wynagrodzenia brutto, w przypadku zmiany przepisów obowiązujących dotyczących podatku od towarów i usług,</w:t>
      </w:r>
      <w:r w:rsidRPr="00EC5F3F">
        <w:rPr>
          <w:rFonts w:asciiTheme="minorHAnsi" w:hAnsiTheme="minorHAnsi" w:cstheme="minorHAnsi"/>
          <w:sz w:val="20"/>
          <w:szCs w:val="20"/>
        </w:rPr>
        <w:br/>
        <w:t xml:space="preserve">c) Zamawiający przewiduje możliwość dokonania zmiany osób reprezentujących którąkolwiek ze stron oraz personelu Zamawiającego i Wykonawcy wymienionych w § </w:t>
      </w:r>
      <w:r w:rsidR="001E14C9">
        <w:rPr>
          <w:rFonts w:asciiTheme="minorHAnsi" w:hAnsiTheme="minorHAnsi" w:cstheme="minorHAnsi"/>
          <w:sz w:val="20"/>
          <w:szCs w:val="20"/>
        </w:rPr>
        <w:t>4</w:t>
      </w:r>
      <w:r w:rsidRPr="00EC5F3F">
        <w:rPr>
          <w:rFonts w:asciiTheme="minorHAnsi" w:hAnsiTheme="minorHAnsi" w:cstheme="minorHAnsi"/>
          <w:sz w:val="20"/>
          <w:szCs w:val="20"/>
        </w:rPr>
        <w:t>,</w:t>
      </w:r>
      <w:r w:rsidRPr="00EC5F3F">
        <w:rPr>
          <w:rFonts w:asciiTheme="minorHAnsi" w:hAnsiTheme="minorHAnsi" w:cstheme="minorHAnsi"/>
          <w:sz w:val="20"/>
          <w:szCs w:val="20"/>
        </w:rPr>
        <w:br/>
        <w:t>d) Zamawiający przewiduje możliwość dokonania zmiany dotyczącej nr konta bankowego i danych adresowych którejkolwiek ze stron,</w:t>
      </w:r>
      <w:r w:rsidRPr="00EC5F3F">
        <w:rPr>
          <w:rFonts w:asciiTheme="minorHAnsi" w:hAnsiTheme="minorHAnsi" w:cstheme="minorHAnsi"/>
          <w:sz w:val="20"/>
          <w:szCs w:val="20"/>
        </w:rPr>
        <w:br/>
        <w:t>e) Zamawiający przewiduje możliwość dokonania innych zmian, które nie są istotne w stosunku do oferty, na podstawie której dokonano wyboru Wykonawcy.</w:t>
      </w:r>
      <w:r w:rsidRPr="00EC5F3F">
        <w:rPr>
          <w:rFonts w:asciiTheme="minorHAnsi" w:hAnsiTheme="minorHAnsi" w:cstheme="minorHAnsi"/>
          <w:sz w:val="20"/>
          <w:szCs w:val="20"/>
        </w:rPr>
        <w:br/>
        <w:t>2. Dokonanie zmiany umowy w zakresie wynikającym z ust. 1 wymaga uprzedniego złożenia na piśmie prośby Wykonawcy wskazującej zasadność wprowadzenia zmian i zgody Zamawiającego na jej dokonanie lub przedłożenia propozycji zmiany przez Zamawiającego.</w:t>
      </w:r>
      <w:r w:rsidRPr="00EC5F3F">
        <w:rPr>
          <w:rFonts w:asciiTheme="minorHAnsi" w:hAnsiTheme="minorHAnsi" w:cstheme="minorHAnsi"/>
          <w:sz w:val="20"/>
          <w:szCs w:val="20"/>
        </w:rPr>
        <w:br/>
        <w:t>3. Jakiekolwiek zmiany niniejszej Umowy nie powodują zwiększenia wynagrodzenia Wykonawcy, z zastrzeżeniem pkt. 1 lit. b.</w:t>
      </w:r>
      <w:r w:rsidRPr="00EC5F3F">
        <w:rPr>
          <w:rFonts w:asciiTheme="minorHAnsi" w:hAnsiTheme="minorHAnsi" w:cstheme="minorHAnsi"/>
          <w:sz w:val="20"/>
          <w:szCs w:val="20"/>
        </w:rPr>
        <w:br/>
        <w:t>4. Zamawiający przewiduje możliwość zmiany umowy, w formie aneksu, gdy wystąpią okoliczności, o których mowa w art. 455 ust. 1 pkt 1-4 oraz ust. 2 ustawy Pzp.</w:t>
      </w:r>
      <w:r w:rsidRPr="00EC5F3F">
        <w:rPr>
          <w:rFonts w:asciiTheme="minorHAnsi" w:hAnsiTheme="minorHAnsi" w:cstheme="minorHAnsi"/>
          <w:sz w:val="20"/>
          <w:szCs w:val="20"/>
        </w:rPr>
        <w:br/>
        <w:t>5. 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wprowadzonych zmian wynika z okoliczności, których nie można było przewidzieć w chwili zawarcia umowy.</w:t>
      </w:r>
      <w:r w:rsidRPr="00EC5F3F">
        <w:rPr>
          <w:rFonts w:asciiTheme="minorHAnsi" w:hAnsiTheme="minorHAnsi" w:cstheme="minorHAnsi"/>
          <w:sz w:val="20"/>
          <w:szCs w:val="20"/>
        </w:rPr>
        <w:br/>
        <w:t>6. W sytuacji, gdyby umowa została zmieniona na podstawie art. 455 ust. 1 pkt 3 Pzp, czyli gdyby Zamawiający zlecił Wykonawcy wykonanie „dodatkowych dostaw / usług” wykraczających poza przedmiot zamówienia niniejszej umowy, to ustala się następujące zasady ich zlecania oraz rozliczania:</w:t>
      </w:r>
      <w:r w:rsidRPr="00EC5F3F">
        <w:rPr>
          <w:rFonts w:asciiTheme="minorHAnsi" w:hAnsiTheme="minorHAnsi" w:cstheme="minorHAnsi"/>
          <w:sz w:val="20"/>
          <w:szCs w:val="20"/>
        </w:rPr>
        <w:br/>
        <w:t xml:space="preserve">Rozpoczęcie wykonywania „dodatkowych dostaw / usług” wykraczających poza przedmiot niniejszej umowy może nastąpić po podpisaniu przez Strony umowy aneksu zmieniającego umowę w tym zakresie. Podstawą do podpisania aneksu będzie protokół konieczności. Protokół ten musi zawierać uzasadnienie wskazujące, że spełnione zostały przesłanki, o których mowa w art. 455 ust. 1 pkt 3 Pzp. </w:t>
      </w:r>
    </w:p>
    <w:p w14:paraId="3CF41AE0" w14:textId="77777777" w:rsidR="00EC5F3F" w:rsidRPr="00EC5F3F" w:rsidRDefault="00EC5F3F" w:rsidP="00EC5F3F">
      <w:pPr>
        <w:pStyle w:val="Default"/>
        <w:ind w:left="720"/>
        <w:rPr>
          <w:rFonts w:asciiTheme="minorHAnsi" w:hAnsiTheme="minorHAnsi" w:cstheme="minorHAnsi"/>
          <w:b/>
          <w:sz w:val="20"/>
          <w:szCs w:val="20"/>
        </w:rPr>
      </w:pPr>
    </w:p>
    <w:p w14:paraId="4B745D73" w14:textId="388E0F77" w:rsidR="007D0593" w:rsidRPr="00F973D4" w:rsidRDefault="007D0593" w:rsidP="00EC5F3F">
      <w:pPr>
        <w:pStyle w:val="Default"/>
        <w:ind w:left="720"/>
        <w:jc w:val="center"/>
        <w:rPr>
          <w:rFonts w:asciiTheme="minorHAnsi" w:hAnsiTheme="minorHAnsi" w:cstheme="minorHAnsi"/>
          <w:b/>
          <w:sz w:val="20"/>
          <w:szCs w:val="20"/>
        </w:rPr>
      </w:pPr>
      <w:r w:rsidRPr="00F973D4">
        <w:rPr>
          <w:rFonts w:asciiTheme="minorHAnsi" w:hAnsiTheme="minorHAnsi" w:cstheme="minorHAnsi"/>
          <w:b/>
          <w:sz w:val="20"/>
          <w:szCs w:val="20"/>
        </w:rPr>
        <w:t xml:space="preserve">§ </w:t>
      </w:r>
      <w:r w:rsidR="00F737F7" w:rsidRPr="00F973D4">
        <w:rPr>
          <w:rFonts w:asciiTheme="minorHAnsi" w:hAnsiTheme="minorHAnsi" w:cstheme="minorHAnsi"/>
          <w:b/>
          <w:sz w:val="20"/>
          <w:szCs w:val="20"/>
        </w:rPr>
        <w:t>1</w:t>
      </w:r>
      <w:r w:rsidR="000132CC">
        <w:rPr>
          <w:rFonts w:asciiTheme="minorHAnsi" w:hAnsiTheme="minorHAnsi" w:cstheme="minorHAnsi"/>
          <w:b/>
          <w:sz w:val="20"/>
          <w:szCs w:val="20"/>
        </w:rPr>
        <w:t>1</w:t>
      </w:r>
    </w:p>
    <w:p w14:paraId="4A31DEFE" w14:textId="77777777" w:rsidR="00D157B9" w:rsidRPr="00F973D4" w:rsidRDefault="00D157B9" w:rsidP="00F973D4">
      <w:pPr>
        <w:pStyle w:val="Default"/>
        <w:jc w:val="center"/>
        <w:rPr>
          <w:rFonts w:asciiTheme="minorHAnsi" w:hAnsiTheme="minorHAnsi" w:cstheme="minorHAnsi"/>
          <w:b/>
          <w:sz w:val="20"/>
          <w:szCs w:val="20"/>
        </w:rPr>
      </w:pPr>
      <w:r w:rsidRPr="00F973D4">
        <w:rPr>
          <w:rFonts w:asciiTheme="minorHAnsi" w:hAnsiTheme="minorHAnsi" w:cstheme="minorHAnsi"/>
          <w:b/>
          <w:sz w:val="20"/>
          <w:szCs w:val="20"/>
        </w:rPr>
        <w:t>Postanowienia końcowe</w:t>
      </w:r>
    </w:p>
    <w:p w14:paraId="7644846C" w14:textId="77777777" w:rsidR="00D157B9" w:rsidRPr="00F973D4" w:rsidRDefault="00D157B9" w:rsidP="00F973D4">
      <w:pPr>
        <w:pStyle w:val="Default"/>
        <w:rPr>
          <w:rFonts w:asciiTheme="minorHAnsi" w:hAnsiTheme="minorHAnsi" w:cstheme="minorHAnsi"/>
          <w:sz w:val="20"/>
          <w:szCs w:val="20"/>
        </w:rPr>
      </w:pPr>
    </w:p>
    <w:p w14:paraId="3D990E62"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 xml:space="preserve">W sprawach nie uregulowanych niniejszą umową stosuje się przepisy kodeksu cywilnego, ustawę </w:t>
      </w:r>
      <w:r w:rsidRPr="00F973D4">
        <w:rPr>
          <w:rFonts w:asciiTheme="minorHAnsi" w:hAnsiTheme="minorHAnsi" w:cstheme="minorHAnsi"/>
          <w:sz w:val="20"/>
          <w:szCs w:val="20"/>
        </w:rPr>
        <w:br/>
        <w:t>o ochronie osób i mienia oraz ustawę Prawo Zamówień Publicznych.</w:t>
      </w:r>
    </w:p>
    <w:p w14:paraId="33C995DA"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Strony zgodnie ustalają, że integralną część niniejszej umowy stanowią:</w:t>
      </w:r>
    </w:p>
    <w:p w14:paraId="60F33797" w14:textId="6EB8C2BF"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oferta wykonawcy,</w:t>
      </w:r>
      <w:r w:rsidR="00F21664">
        <w:rPr>
          <w:rFonts w:asciiTheme="minorHAnsi" w:hAnsiTheme="minorHAnsi" w:cstheme="minorHAnsi"/>
          <w:sz w:val="20"/>
          <w:szCs w:val="20"/>
        </w:rPr>
        <w:t xml:space="preserve"> </w:t>
      </w:r>
      <w:r w:rsidRPr="00F973D4">
        <w:rPr>
          <w:rFonts w:asciiTheme="minorHAnsi" w:hAnsiTheme="minorHAnsi" w:cstheme="minorHAnsi"/>
          <w:sz w:val="20"/>
          <w:szCs w:val="20"/>
        </w:rPr>
        <w:t>swz</w:t>
      </w:r>
    </w:p>
    <w:p w14:paraId="6DA886DA" w14:textId="77777777" w:rsidR="00D157B9" w:rsidRPr="00F973D4" w:rsidRDefault="00D157B9" w:rsidP="00525C86">
      <w:pPr>
        <w:pStyle w:val="Default"/>
        <w:jc w:val="both"/>
        <w:rPr>
          <w:rFonts w:asciiTheme="minorHAnsi" w:hAnsiTheme="minorHAnsi" w:cstheme="minorHAnsi"/>
          <w:sz w:val="20"/>
          <w:szCs w:val="20"/>
        </w:rPr>
      </w:pPr>
      <w:r w:rsidRPr="00F973D4">
        <w:rPr>
          <w:rFonts w:asciiTheme="minorHAnsi" w:hAnsiTheme="minorHAnsi" w:cstheme="minorHAnsi"/>
          <w:sz w:val="20"/>
          <w:szCs w:val="20"/>
        </w:rPr>
        <w:t xml:space="preserve">Umowę niniejszą sporządzono w trzech jednobrzmiących egzemplarzach, dwa egzemplarze </w:t>
      </w:r>
      <w:r w:rsidRPr="00F973D4">
        <w:rPr>
          <w:rFonts w:asciiTheme="minorHAnsi" w:hAnsiTheme="minorHAnsi" w:cstheme="minorHAnsi"/>
          <w:sz w:val="20"/>
          <w:szCs w:val="20"/>
        </w:rPr>
        <w:br/>
        <w:t>dla Zamawiającego i jeden egzemplarz dla Wykonawcy.</w:t>
      </w:r>
    </w:p>
    <w:p w14:paraId="754A41B8" w14:textId="77777777" w:rsidR="00D157B9" w:rsidRDefault="00D157B9" w:rsidP="00F973D4">
      <w:pPr>
        <w:pStyle w:val="Default"/>
        <w:rPr>
          <w:rFonts w:asciiTheme="minorHAnsi" w:hAnsiTheme="minorHAnsi" w:cstheme="minorHAnsi"/>
          <w:sz w:val="20"/>
          <w:szCs w:val="20"/>
        </w:rPr>
      </w:pPr>
    </w:p>
    <w:p w14:paraId="3CC818AB" w14:textId="77777777" w:rsidR="00F973D4" w:rsidRDefault="00F973D4" w:rsidP="00F973D4">
      <w:pPr>
        <w:pStyle w:val="Default"/>
        <w:rPr>
          <w:rFonts w:asciiTheme="minorHAnsi" w:hAnsiTheme="minorHAnsi" w:cstheme="minorHAnsi"/>
          <w:sz w:val="20"/>
          <w:szCs w:val="20"/>
        </w:rPr>
      </w:pPr>
    </w:p>
    <w:p w14:paraId="63673674" w14:textId="77777777" w:rsidR="00F973D4" w:rsidRPr="00F973D4" w:rsidRDefault="00F973D4" w:rsidP="00F973D4">
      <w:pPr>
        <w:pStyle w:val="Default"/>
        <w:rPr>
          <w:rFonts w:asciiTheme="minorHAnsi" w:hAnsiTheme="minorHAnsi" w:cstheme="minorHAnsi"/>
          <w:sz w:val="20"/>
          <w:szCs w:val="20"/>
        </w:rPr>
      </w:pPr>
    </w:p>
    <w:p w14:paraId="7EC83675" w14:textId="4AA8021F" w:rsidR="00D157B9" w:rsidRPr="00F973D4" w:rsidRDefault="00525C86" w:rsidP="00F973D4">
      <w:pPr>
        <w:pStyle w:val="Default"/>
        <w:rPr>
          <w:rFonts w:asciiTheme="minorHAnsi" w:hAnsiTheme="minorHAnsi" w:cstheme="minorHAnsi"/>
          <w:b/>
          <w:sz w:val="20"/>
          <w:szCs w:val="20"/>
        </w:rPr>
      </w:pPr>
      <w:r>
        <w:rPr>
          <w:rFonts w:asciiTheme="minorHAnsi" w:hAnsiTheme="minorHAnsi" w:cstheme="minorHAnsi"/>
          <w:b/>
          <w:sz w:val="20"/>
          <w:szCs w:val="20"/>
        </w:rPr>
        <w:t xml:space="preserve">             </w:t>
      </w:r>
      <w:r w:rsidR="00D157B9" w:rsidRPr="00F973D4">
        <w:rPr>
          <w:rFonts w:asciiTheme="minorHAnsi" w:hAnsiTheme="minorHAnsi" w:cstheme="minorHAnsi"/>
          <w:b/>
          <w:sz w:val="20"/>
          <w:szCs w:val="20"/>
        </w:rPr>
        <w:t>ZAMAWIAJĄCY                                                                                                                     WYKONAWCA</w:t>
      </w:r>
    </w:p>
    <w:p w14:paraId="61DE3192" w14:textId="77777777" w:rsidR="006B3C87" w:rsidRPr="00F973D4" w:rsidRDefault="006B3C87" w:rsidP="00F973D4">
      <w:pPr>
        <w:pStyle w:val="Default"/>
        <w:rPr>
          <w:rFonts w:asciiTheme="minorHAnsi" w:hAnsiTheme="minorHAnsi" w:cstheme="minorHAnsi"/>
          <w:sz w:val="20"/>
          <w:szCs w:val="20"/>
        </w:rPr>
      </w:pPr>
    </w:p>
    <w:p w14:paraId="24208CAD" w14:textId="77777777" w:rsidR="006B3C87" w:rsidRPr="00F973D4" w:rsidRDefault="006B3C87" w:rsidP="00F973D4">
      <w:pPr>
        <w:pStyle w:val="Default"/>
        <w:rPr>
          <w:rFonts w:asciiTheme="minorHAnsi" w:hAnsiTheme="minorHAnsi" w:cstheme="minorHAnsi"/>
          <w:sz w:val="20"/>
          <w:szCs w:val="20"/>
        </w:rPr>
      </w:pPr>
    </w:p>
    <w:p w14:paraId="0FC18C23" w14:textId="77777777" w:rsidR="0084331F" w:rsidRPr="00F973D4" w:rsidRDefault="0084331F" w:rsidP="00F973D4">
      <w:pPr>
        <w:pStyle w:val="Default"/>
        <w:rPr>
          <w:rFonts w:asciiTheme="minorHAnsi" w:hAnsiTheme="minorHAnsi" w:cstheme="minorHAnsi"/>
          <w:sz w:val="20"/>
          <w:szCs w:val="20"/>
        </w:rPr>
      </w:pPr>
    </w:p>
    <w:sectPr w:rsidR="0084331F" w:rsidRPr="00F973D4" w:rsidSect="00836ED2">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341BD" w14:textId="77777777" w:rsidR="0065350B" w:rsidRDefault="0065350B" w:rsidP="00F737F7">
      <w:r>
        <w:separator/>
      </w:r>
    </w:p>
  </w:endnote>
  <w:endnote w:type="continuationSeparator" w:id="0">
    <w:p w14:paraId="158CD24F" w14:textId="77777777" w:rsidR="0065350B" w:rsidRDefault="0065350B" w:rsidP="00F73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D9EE8" w14:textId="77777777" w:rsidR="0065350B" w:rsidRDefault="0065350B" w:rsidP="00F737F7">
      <w:r>
        <w:separator/>
      </w:r>
    </w:p>
  </w:footnote>
  <w:footnote w:type="continuationSeparator" w:id="0">
    <w:p w14:paraId="372004DB" w14:textId="77777777" w:rsidR="0065350B" w:rsidRDefault="0065350B" w:rsidP="00F737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13118"/>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014029"/>
    <w:multiLevelType w:val="hybridMultilevel"/>
    <w:tmpl w:val="6ACA5BD2"/>
    <w:lvl w:ilvl="0" w:tplc="B2E47D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6624EE"/>
    <w:multiLevelType w:val="multilevel"/>
    <w:tmpl w:val="4F20FA66"/>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4A3E97"/>
    <w:multiLevelType w:val="multilevel"/>
    <w:tmpl w:val="85DA6F0A"/>
    <w:lvl w:ilvl="0">
      <w:start w:val="2"/>
      <w:numFmt w:val="decimal"/>
      <w:lvlText w:val="%1."/>
      <w:lvlJc w:val="left"/>
      <w:pPr>
        <w:ind w:left="360" w:hanging="360"/>
      </w:pPr>
      <w:rPr>
        <w:rFonts w:hint="default"/>
        <w:b w:val="0"/>
        <w:i w:val="0"/>
        <w:sz w:val="18"/>
        <w:szCs w:val="1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28129A"/>
    <w:multiLevelType w:val="hybridMultilevel"/>
    <w:tmpl w:val="89308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5F3FEE"/>
    <w:multiLevelType w:val="hybridMultilevel"/>
    <w:tmpl w:val="8642F0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042280"/>
    <w:multiLevelType w:val="hybridMultilevel"/>
    <w:tmpl w:val="7AAA53F6"/>
    <w:lvl w:ilvl="0" w:tplc="04150011">
      <w:start w:val="1"/>
      <w:numFmt w:val="decimal"/>
      <w:lvlText w:val="%1)"/>
      <w:lvlJc w:val="left"/>
      <w:pPr>
        <w:ind w:left="660" w:hanging="360"/>
      </w:p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7" w15:restartNumberingAfterBreak="0">
    <w:nsid w:val="1C1870D2"/>
    <w:multiLevelType w:val="hybridMultilevel"/>
    <w:tmpl w:val="DB725622"/>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 w15:restartNumberingAfterBreak="0">
    <w:nsid w:val="1CF34B7D"/>
    <w:multiLevelType w:val="hybridMultilevel"/>
    <w:tmpl w:val="77D0CDF2"/>
    <w:lvl w:ilvl="0" w:tplc="70501A12">
      <w:start w:val="1"/>
      <w:numFmt w:val="decimal"/>
      <w:lvlText w:val="%1."/>
      <w:lvlJc w:val="left"/>
      <w:pPr>
        <w:ind w:left="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92A7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18C7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9C0A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3203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CEAB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ACEF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10BF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DE08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0BA48FD"/>
    <w:multiLevelType w:val="hybridMultilevel"/>
    <w:tmpl w:val="340C1E92"/>
    <w:lvl w:ilvl="0" w:tplc="48BA5F5C">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22110F2A"/>
    <w:multiLevelType w:val="hybridMultilevel"/>
    <w:tmpl w:val="BFB2A8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481677"/>
    <w:multiLevelType w:val="singleLevel"/>
    <w:tmpl w:val="4092A2BA"/>
    <w:lvl w:ilvl="0">
      <w:start w:val="2"/>
      <w:numFmt w:val="decimal"/>
      <w:lvlText w:val="%1. "/>
      <w:legacy w:legacy="1" w:legacySpace="0" w:legacyIndent="283"/>
      <w:lvlJc w:val="left"/>
      <w:pPr>
        <w:ind w:left="709" w:hanging="283"/>
      </w:pPr>
      <w:rPr>
        <w:rFonts w:ascii="Calibri" w:hAnsi="Calibri" w:cs="Calibri" w:hint="default"/>
        <w:b w:val="0"/>
        <w:i w:val="0"/>
        <w:strike w:val="0"/>
        <w:dstrike w:val="0"/>
        <w:sz w:val="22"/>
        <w:szCs w:val="22"/>
        <w:u w:val="none"/>
        <w:effect w:val="none"/>
      </w:rPr>
    </w:lvl>
  </w:abstractNum>
  <w:abstractNum w:abstractNumId="12" w15:restartNumberingAfterBreak="0">
    <w:nsid w:val="26541E9A"/>
    <w:multiLevelType w:val="hybridMultilevel"/>
    <w:tmpl w:val="7B06038A"/>
    <w:lvl w:ilvl="0" w:tplc="9464491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11012D"/>
    <w:multiLevelType w:val="hybridMultilevel"/>
    <w:tmpl w:val="B47A1FBE"/>
    <w:lvl w:ilvl="0" w:tplc="0415000F">
      <w:start w:val="1"/>
      <w:numFmt w:val="decimal"/>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29BB19E0"/>
    <w:multiLevelType w:val="hybridMultilevel"/>
    <w:tmpl w:val="CFC66A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593D19"/>
    <w:multiLevelType w:val="multilevel"/>
    <w:tmpl w:val="5C189A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831D12"/>
    <w:multiLevelType w:val="hybridMultilevel"/>
    <w:tmpl w:val="A832189C"/>
    <w:lvl w:ilvl="0" w:tplc="0415000F">
      <w:start w:val="1"/>
      <w:numFmt w:val="decimal"/>
      <w:lvlText w:val="%1."/>
      <w:lvlJc w:val="left"/>
      <w:pPr>
        <w:tabs>
          <w:tab w:val="num" w:pos="928"/>
        </w:tabs>
        <w:ind w:left="928" w:hanging="360"/>
      </w:pPr>
    </w:lvl>
    <w:lvl w:ilvl="1" w:tplc="81B46E7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42E08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8F55557"/>
    <w:multiLevelType w:val="hybridMultilevel"/>
    <w:tmpl w:val="89BED3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AD5303"/>
    <w:multiLevelType w:val="singleLevel"/>
    <w:tmpl w:val="EBF4B46E"/>
    <w:lvl w:ilvl="0">
      <w:start w:val="1"/>
      <w:numFmt w:val="decimal"/>
      <w:lvlText w:val="%1. "/>
      <w:legacy w:legacy="1" w:legacySpace="0" w:legacyIndent="283"/>
      <w:lvlJc w:val="left"/>
      <w:pPr>
        <w:ind w:left="709" w:hanging="283"/>
      </w:pPr>
      <w:rPr>
        <w:rFonts w:ascii="Calibri" w:hAnsi="Calibri" w:cs="Calibri" w:hint="default"/>
        <w:b w:val="0"/>
        <w:i w:val="0"/>
        <w:strike w:val="0"/>
        <w:dstrike w:val="0"/>
        <w:sz w:val="22"/>
        <w:szCs w:val="22"/>
        <w:u w:val="none"/>
        <w:effect w:val="none"/>
      </w:rPr>
    </w:lvl>
  </w:abstractNum>
  <w:abstractNum w:abstractNumId="20" w15:restartNumberingAfterBreak="0">
    <w:nsid w:val="4F4371C6"/>
    <w:multiLevelType w:val="hybridMultilevel"/>
    <w:tmpl w:val="09042A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31140C"/>
    <w:multiLevelType w:val="singleLevel"/>
    <w:tmpl w:val="5010F4BE"/>
    <w:lvl w:ilvl="0">
      <w:start w:val="3"/>
      <w:numFmt w:val="decimal"/>
      <w:lvlText w:val="%1. "/>
      <w:legacy w:legacy="1" w:legacySpace="0" w:legacyIndent="283"/>
      <w:lvlJc w:val="left"/>
      <w:pPr>
        <w:ind w:left="567" w:hanging="283"/>
      </w:pPr>
      <w:rPr>
        <w:rFonts w:ascii="Calibri" w:hAnsi="Calibri" w:cs="Calibri" w:hint="default"/>
        <w:b w:val="0"/>
        <w:i w:val="0"/>
        <w:strike w:val="0"/>
        <w:dstrike w:val="0"/>
        <w:sz w:val="22"/>
        <w:szCs w:val="22"/>
        <w:u w:val="none"/>
        <w:effect w:val="none"/>
      </w:rPr>
    </w:lvl>
  </w:abstractNum>
  <w:abstractNum w:abstractNumId="22" w15:restartNumberingAfterBreak="0">
    <w:nsid w:val="580332F7"/>
    <w:multiLevelType w:val="hybridMultilevel"/>
    <w:tmpl w:val="36388FAC"/>
    <w:lvl w:ilvl="0" w:tplc="0BEE1926">
      <w:start w:val="2"/>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9387DC6"/>
    <w:multiLevelType w:val="multilevel"/>
    <w:tmpl w:val="8B248500"/>
    <w:lvl w:ilvl="0">
      <w:start w:val="2"/>
      <w:numFmt w:val="decimal"/>
      <w:lvlText w:val="%1."/>
      <w:lvlJc w:val="left"/>
      <w:pPr>
        <w:ind w:left="360" w:hanging="360"/>
      </w:pPr>
      <w:rPr>
        <w:b w:val="0"/>
        <w:i w:val="0"/>
        <w:sz w:val="18"/>
        <w:szCs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A6E66C1"/>
    <w:multiLevelType w:val="hybridMultilevel"/>
    <w:tmpl w:val="7D90644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5" w15:restartNumberingAfterBreak="0">
    <w:nsid w:val="5D8A2F37"/>
    <w:multiLevelType w:val="singleLevel"/>
    <w:tmpl w:val="9BDCEA1C"/>
    <w:lvl w:ilvl="0">
      <w:start w:val="1"/>
      <w:numFmt w:val="lowerLetter"/>
      <w:lvlText w:val="%1)"/>
      <w:legacy w:legacy="1" w:legacySpace="0" w:legacyIndent="359"/>
      <w:lvlJc w:val="left"/>
      <w:rPr>
        <w:rFonts w:ascii="Tahoma" w:hAnsi="Tahoma" w:cs="Tahoma" w:hint="default"/>
        <w:b w:val="0"/>
      </w:rPr>
    </w:lvl>
  </w:abstractNum>
  <w:abstractNum w:abstractNumId="26" w15:restartNumberingAfterBreak="0">
    <w:nsid w:val="652751F3"/>
    <w:multiLevelType w:val="singleLevel"/>
    <w:tmpl w:val="B0568900"/>
    <w:lvl w:ilvl="0">
      <w:start w:val="2"/>
      <w:numFmt w:val="decimal"/>
      <w:lvlText w:val="%1."/>
      <w:lvlJc w:val="left"/>
      <w:pPr>
        <w:tabs>
          <w:tab w:val="num" w:pos="360"/>
        </w:tabs>
        <w:ind w:left="360" w:hanging="360"/>
      </w:pPr>
      <w:rPr>
        <w:b w:val="0"/>
        <w:i w:val="0"/>
        <w:sz w:val="18"/>
        <w:szCs w:val="18"/>
      </w:rPr>
    </w:lvl>
  </w:abstractNum>
  <w:abstractNum w:abstractNumId="27" w15:restartNumberingAfterBreak="0">
    <w:nsid w:val="65BF0A5B"/>
    <w:multiLevelType w:val="hybridMultilevel"/>
    <w:tmpl w:val="684CBAFC"/>
    <w:lvl w:ilvl="0" w:tplc="8F90FFB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865437F"/>
    <w:multiLevelType w:val="hybridMultilevel"/>
    <w:tmpl w:val="5C0CB32C"/>
    <w:lvl w:ilvl="0" w:tplc="2A30B878">
      <w:start w:val="5"/>
      <w:numFmt w:val="decimal"/>
      <w:lvlText w:val="%1."/>
      <w:lvlJc w:val="left"/>
      <w:pPr>
        <w:ind w:left="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0001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0A45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0C31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3407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AA26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1052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1417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E21D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E0E5AE2"/>
    <w:multiLevelType w:val="hybridMultilevel"/>
    <w:tmpl w:val="433A69D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97170B"/>
    <w:multiLevelType w:val="hybridMultilevel"/>
    <w:tmpl w:val="C650A948"/>
    <w:lvl w:ilvl="0" w:tplc="1D6E8B30">
      <w:start w:val="1"/>
      <w:numFmt w:val="decimal"/>
      <w:lvlText w:val="%1)"/>
      <w:lvlJc w:val="left"/>
      <w:pPr>
        <w:tabs>
          <w:tab w:val="num" w:pos="680"/>
        </w:tabs>
        <w:ind w:left="680" w:hanging="397"/>
      </w:pPr>
      <w:rPr>
        <w:rFonts w:ascii="Calibri" w:hAnsi="Calibri" w:cs="Calibri" w:hint="default"/>
        <w:b w:val="0"/>
        <w:sz w:val="22"/>
        <w:szCs w:val="22"/>
      </w:rPr>
    </w:lvl>
    <w:lvl w:ilvl="1" w:tplc="04150011">
      <w:start w:val="1"/>
      <w:numFmt w:val="decimal"/>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883974835">
    <w:abstractNumId w:val="13"/>
  </w:num>
  <w:num w:numId="2" w16cid:durableId="8540772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485864">
    <w:abstractNumId w:val="7"/>
  </w:num>
  <w:num w:numId="4" w16cid:durableId="991180529">
    <w:abstractNumId w:val="5"/>
  </w:num>
  <w:num w:numId="5" w16cid:durableId="1890795868">
    <w:abstractNumId w:val="14"/>
  </w:num>
  <w:num w:numId="6" w16cid:durableId="2130856883">
    <w:abstractNumId w:val="19"/>
    <w:lvlOverride w:ilvl="0">
      <w:startOverride w:val="1"/>
    </w:lvlOverride>
  </w:num>
  <w:num w:numId="7" w16cid:durableId="856306725">
    <w:abstractNumId w:val="30"/>
  </w:num>
  <w:num w:numId="8" w16cid:durableId="131674271">
    <w:abstractNumId w:val="11"/>
    <w:lvlOverride w:ilvl="0">
      <w:startOverride w:val="2"/>
    </w:lvlOverride>
  </w:num>
  <w:num w:numId="9" w16cid:durableId="2018191564">
    <w:abstractNumId w:val="21"/>
    <w:lvlOverride w:ilvl="0">
      <w:startOverride w:val="3"/>
    </w:lvlOverride>
  </w:num>
  <w:num w:numId="10" w16cid:durableId="964578585">
    <w:abstractNumId w:val="6"/>
  </w:num>
  <w:num w:numId="11" w16cid:durableId="1808082724">
    <w:abstractNumId w:val="16"/>
  </w:num>
  <w:num w:numId="12" w16cid:durableId="1050033727">
    <w:abstractNumId w:val="10"/>
  </w:num>
  <w:num w:numId="13" w16cid:durableId="14535968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76653399">
    <w:abstractNumId w:val="12"/>
  </w:num>
  <w:num w:numId="15" w16cid:durableId="1591041073">
    <w:abstractNumId w:val="24"/>
  </w:num>
  <w:num w:numId="16" w16cid:durableId="1347713589">
    <w:abstractNumId w:val="4"/>
  </w:num>
  <w:num w:numId="17" w16cid:durableId="179783949">
    <w:abstractNumId w:val="25"/>
  </w:num>
  <w:num w:numId="18" w16cid:durableId="2137720182">
    <w:abstractNumId w:val="9"/>
  </w:num>
  <w:num w:numId="19" w16cid:durableId="69622152">
    <w:abstractNumId w:val="22"/>
  </w:num>
  <w:num w:numId="20" w16cid:durableId="2417927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2950877">
    <w:abstractNumId w:val="29"/>
  </w:num>
  <w:num w:numId="22" w16cid:durableId="762603121">
    <w:abstractNumId w:val="17"/>
  </w:num>
  <w:num w:numId="23" w16cid:durableId="1298219658">
    <w:abstractNumId w:val="26"/>
    <w:lvlOverride w:ilvl="0">
      <w:startOverride w:val="2"/>
    </w:lvlOverride>
  </w:num>
  <w:num w:numId="24" w16cid:durableId="961499916">
    <w:abstractNumId w:val="15"/>
  </w:num>
  <w:num w:numId="25" w16cid:durableId="930360478">
    <w:abstractNumId w:val="2"/>
  </w:num>
  <w:num w:numId="26" w16cid:durableId="1439639577">
    <w:abstractNumId w:val="3"/>
  </w:num>
  <w:num w:numId="27" w16cid:durableId="12538950">
    <w:abstractNumId w:val="18"/>
  </w:num>
  <w:num w:numId="28" w16cid:durableId="783186186">
    <w:abstractNumId w:val="23"/>
  </w:num>
  <w:num w:numId="29" w16cid:durableId="394354278">
    <w:abstractNumId w:val="1"/>
  </w:num>
  <w:num w:numId="30" w16cid:durableId="1654869078">
    <w:abstractNumId w:val="28"/>
  </w:num>
  <w:num w:numId="31" w16cid:durableId="1653412944">
    <w:abstractNumId w:val="8"/>
  </w:num>
  <w:num w:numId="32" w16cid:durableId="395395759">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Chudzinska">
    <w15:presenceInfo w15:providerId="None" w15:userId="MChudzin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37"/>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331F"/>
    <w:rsid w:val="000132CC"/>
    <w:rsid w:val="00042049"/>
    <w:rsid w:val="000A7193"/>
    <w:rsid w:val="00104671"/>
    <w:rsid w:val="001475EA"/>
    <w:rsid w:val="00161FD9"/>
    <w:rsid w:val="001B5BA4"/>
    <w:rsid w:val="001E14C9"/>
    <w:rsid w:val="002417D8"/>
    <w:rsid w:val="00274BDF"/>
    <w:rsid w:val="002903B5"/>
    <w:rsid w:val="002A734C"/>
    <w:rsid w:val="002C7C99"/>
    <w:rsid w:val="002E2FDB"/>
    <w:rsid w:val="0030275E"/>
    <w:rsid w:val="003220DD"/>
    <w:rsid w:val="0035032E"/>
    <w:rsid w:val="00391204"/>
    <w:rsid w:val="0044590A"/>
    <w:rsid w:val="00475CA3"/>
    <w:rsid w:val="00483E25"/>
    <w:rsid w:val="004C017A"/>
    <w:rsid w:val="004C522A"/>
    <w:rsid w:val="00525C86"/>
    <w:rsid w:val="00550A63"/>
    <w:rsid w:val="00562D2D"/>
    <w:rsid w:val="005A126B"/>
    <w:rsid w:val="005C49FD"/>
    <w:rsid w:val="005D4B74"/>
    <w:rsid w:val="005D7496"/>
    <w:rsid w:val="00614C9B"/>
    <w:rsid w:val="00635209"/>
    <w:rsid w:val="0065350B"/>
    <w:rsid w:val="00673820"/>
    <w:rsid w:val="006A5299"/>
    <w:rsid w:val="006B3C87"/>
    <w:rsid w:val="006D3A97"/>
    <w:rsid w:val="006F02A5"/>
    <w:rsid w:val="006F0E34"/>
    <w:rsid w:val="00724A21"/>
    <w:rsid w:val="007444E8"/>
    <w:rsid w:val="0077775E"/>
    <w:rsid w:val="0078088E"/>
    <w:rsid w:val="00793A76"/>
    <w:rsid w:val="007A21DB"/>
    <w:rsid w:val="007A73E5"/>
    <w:rsid w:val="007D0593"/>
    <w:rsid w:val="00812AD4"/>
    <w:rsid w:val="00834B3D"/>
    <w:rsid w:val="00836ED2"/>
    <w:rsid w:val="0084331F"/>
    <w:rsid w:val="00880867"/>
    <w:rsid w:val="00910BBA"/>
    <w:rsid w:val="0092187B"/>
    <w:rsid w:val="009B12A3"/>
    <w:rsid w:val="009D0340"/>
    <w:rsid w:val="009E3C36"/>
    <w:rsid w:val="009E6E95"/>
    <w:rsid w:val="00A16891"/>
    <w:rsid w:val="00A16FF4"/>
    <w:rsid w:val="00A715F1"/>
    <w:rsid w:val="00A85196"/>
    <w:rsid w:val="00AF5745"/>
    <w:rsid w:val="00B0237A"/>
    <w:rsid w:val="00B06B3E"/>
    <w:rsid w:val="00B43A42"/>
    <w:rsid w:val="00B74B6A"/>
    <w:rsid w:val="00BA5F6B"/>
    <w:rsid w:val="00BE6D92"/>
    <w:rsid w:val="00C01EFC"/>
    <w:rsid w:val="00C1127D"/>
    <w:rsid w:val="00C3581B"/>
    <w:rsid w:val="00C36A2F"/>
    <w:rsid w:val="00C6007A"/>
    <w:rsid w:val="00C93DDB"/>
    <w:rsid w:val="00CE73E9"/>
    <w:rsid w:val="00CF189B"/>
    <w:rsid w:val="00D157B9"/>
    <w:rsid w:val="00D75ACB"/>
    <w:rsid w:val="00DD50F8"/>
    <w:rsid w:val="00DF2F9C"/>
    <w:rsid w:val="00E0157A"/>
    <w:rsid w:val="00EC5F3F"/>
    <w:rsid w:val="00ED22BE"/>
    <w:rsid w:val="00F16C6A"/>
    <w:rsid w:val="00F21664"/>
    <w:rsid w:val="00F40572"/>
    <w:rsid w:val="00F46605"/>
    <w:rsid w:val="00F737F7"/>
    <w:rsid w:val="00F93D56"/>
    <w:rsid w:val="00F973D4"/>
    <w:rsid w:val="00FD2A4A"/>
    <w:rsid w:val="00FD43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B89BB"/>
  <w15:docId w15:val="{145F4DE3-2745-4337-A9EE-EA6BEE840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331F"/>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styleId="Nagwek4">
    <w:name w:val="heading 4"/>
    <w:basedOn w:val="Normalny"/>
    <w:next w:val="Normalny"/>
    <w:link w:val="Nagwek4Znak"/>
    <w:qFormat/>
    <w:rsid w:val="0084331F"/>
    <w:pPr>
      <w:keepNext/>
      <w:outlineLvl w:val="3"/>
    </w:pPr>
    <w:rPr>
      <w:bCs/>
      <w:sz w:val="24"/>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84331F"/>
    <w:rPr>
      <w:rFonts w:ascii="Times New Roman" w:eastAsia="Times New Roman" w:hAnsi="Times New Roman" w:cs="Times New Roman"/>
      <w:bCs/>
      <w:sz w:val="24"/>
      <w:lang w:eastAsia="ar-SA"/>
    </w:rPr>
  </w:style>
  <w:style w:type="paragraph" w:styleId="Akapitzlist">
    <w:name w:val="List Paragraph"/>
    <w:aliases w:val="L1,Numerowanie,List Paragraph,2 heading,A_wyliczenie,K-P_odwolanie,Akapit z listą5,maz_wyliczenie,opis dzialania,normalny tekst,Obiekt,BulletC,Akapit z listą31,NOWY,Akapit z listą32,1.Nagłówek"/>
    <w:basedOn w:val="Normalny"/>
    <w:link w:val="AkapitzlistZnak"/>
    <w:uiPriority w:val="34"/>
    <w:qFormat/>
    <w:rsid w:val="0084331F"/>
    <w:pPr>
      <w:ind w:left="720"/>
    </w:pPr>
  </w:style>
  <w:style w:type="paragraph" w:styleId="Bezodstpw">
    <w:name w:val="No Spacing"/>
    <w:qFormat/>
    <w:rsid w:val="0084331F"/>
    <w:pPr>
      <w:widowControl w:val="0"/>
      <w:suppressAutoHyphens/>
      <w:autoSpaceDE w:val="0"/>
      <w:spacing w:after="0" w:line="240" w:lineRule="auto"/>
    </w:pPr>
    <w:rPr>
      <w:rFonts w:ascii="Times New Roman" w:eastAsia="Arial" w:hAnsi="Times New Roman" w:cs="Times New Roman"/>
      <w:sz w:val="20"/>
      <w:szCs w:val="20"/>
      <w:lang w:eastAsia="ar-SA"/>
    </w:rPr>
  </w:style>
  <w:style w:type="paragraph" w:styleId="Tekstpodstawowy3">
    <w:name w:val="Body Text 3"/>
    <w:basedOn w:val="Normalny"/>
    <w:link w:val="Tekstpodstawowy3Znak"/>
    <w:semiHidden/>
    <w:rsid w:val="0084331F"/>
    <w:rPr>
      <w:bCs/>
      <w:sz w:val="24"/>
    </w:rPr>
  </w:style>
  <w:style w:type="character" w:customStyle="1" w:styleId="Tekstpodstawowy3Znak">
    <w:name w:val="Tekst podstawowy 3 Znak"/>
    <w:basedOn w:val="Domylnaczcionkaakapitu"/>
    <w:link w:val="Tekstpodstawowy3"/>
    <w:semiHidden/>
    <w:rsid w:val="0084331F"/>
    <w:rPr>
      <w:rFonts w:ascii="Times New Roman" w:eastAsia="Times New Roman" w:hAnsi="Times New Roman" w:cs="Times New Roman"/>
      <w:bCs/>
      <w:sz w:val="24"/>
      <w:szCs w:val="20"/>
      <w:lang w:eastAsia="ar-SA"/>
    </w:rPr>
  </w:style>
  <w:style w:type="paragraph" w:styleId="Tekstpodstawowywcity2">
    <w:name w:val="Body Text Indent 2"/>
    <w:basedOn w:val="Normalny"/>
    <w:link w:val="Tekstpodstawowywcity2Znak"/>
    <w:uiPriority w:val="99"/>
    <w:unhideWhenUsed/>
    <w:rsid w:val="00F46605"/>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46605"/>
    <w:rPr>
      <w:rFonts w:ascii="Times New Roman" w:eastAsia="Times New Roman" w:hAnsi="Times New Roman" w:cs="Times New Roman"/>
      <w:sz w:val="20"/>
      <w:szCs w:val="20"/>
      <w:lang w:eastAsia="ar-SA"/>
    </w:rPr>
  </w:style>
  <w:style w:type="paragraph" w:customStyle="1" w:styleId="Default">
    <w:name w:val="Default"/>
    <w:qFormat/>
    <w:rsid w:val="00F46605"/>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Obiekt Znak,BulletC Znak,Akapit z listą31 Znak"/>
    <w:link w:val="Akapitzlist"/>
    <w:uiPriority w:val="34"/>
    <w:locked/>
    <w:rsid w:val="00A715F1"/>
    <w:rPr>
      <w:rFonts w:ascii="Times New Roman" w:eastAsia="Times New Roman" w:hAnsi="Times New Roman" w:cs="Times New Roman"/>
      <w:sz w:val="20"/>
      <w:szCs w:val="20"/>
      <w:lang w:eastAsia="ar-SA"/>
    </w:rPr>
  </w:style>
  <w:style w:type="paragraph" w:customStyle="1" w:styleId="Style7">
    <w:name w:val="Style7"/>
    <w:basedOn w:val="Normalny"/>
    <w:rsid w:val="007D0593"/>
    <w:pPr>
      <w:suppressAutoHyphens w:val="0"/>
      <w:autoSpaceDN w:val="0"/>
      <w:adjustRightInd w:val="0"/>
      <w:spacing w:line="268" w:lineRule="exact"/>
      <w:ind w:hanging="359"/>
      <w:jc w:val="both"/>
    </w:pPr>
    <w:rPr>
      <w:rFonts w:ascii="Franklin Gothic Medium" w:hAnsi="Franklin Gothic Medium"/>
      <w:sz w:val="24"/>
      <w:szCs w:val="24"/>
      <w:lang w:eastAsia="pl-PL"/>
    </w:rPr>
  </w:style>
  <w:style w:type="character" w:customStyle="1" w:styleId="FontStyle22">
    <w:name w:val="Font Style22"/>
    <w:rsid w:val="007D0593"/>
    <w:rPr>
      <w:rFonts w:ascii="Times New Roman" w:hAnsi="Times New Roman" w:cs="Times New Roman"/>
      <w:sz w:val="22"/>
      <w:szCs w:val="22"/>
    </w:rPr>
  </w:style>
  <w:style w:type="paragraph" w:styleId="NormalnyWeb">
    <w:name w:val="Normal (Web)"/>
    <w:basedOn w:val="Normalny"/>
    <w:uiPriority w:val="99"/>
    <w:semiHidden/>
    <w:unhideWhenUsed/>
    <w:rsid w:val="0092187B"/>
    <w:pPr>
      <w:widowControl/>
      <w:suppressAutoHyphens w:val="0"/>
      <w:autoSpaceDE/>
      <w:spacing w:before="100" w:beforeAutospacing="1" w:after="100" w:afterAutospacing="1"/>
    </w:pPr>
    <w:rPr>
      <w:sz w:val="24"/>
      <w:szCs w:val="24"/>
      <w:lang w:eastAsia="pl-PL"/>
    </w:rPr>
  </w:style>
  <w:style w:type="paragraph" w:customStyle="1" w:styleId="Standard">
    <w:name w:val="Standard"/>
    <w:rsid w:val="00D157B9"/>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styleId="Tekstprzypisukocowego">
    <w:name w:val="endnote text"/>
    <w:basedOn w:val="Normalny"/>
    <w:link w:val="TekstprzypisukocowegoZnak"/>
    <w:uiPriority w:val="99"/>
    <w:semiHidden/>
    <w:unhideWhenUsed/>
    <w:rsid w:val="00F737F7"/>
  </w:style>
  <w:style w:type="character" w:customStyle="1" w:styleId="TekstprzypisukocowegoZnak">
    <w:name w:val="Tekst przypisu końcowego Znak"/>
    <w:basedOn w:val="Domylnaczcionkaakapitu"/>
    <w:link w:val="Tekstprzypisukocowego"/>
    <w:uiPriority w:val="99"/>
    <w:semiHidden/>
    <w:rsid w:val="00F737F7"/>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F737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3371004">
      <w:bodyDiv w:val="1"/>
      <w:marLeft w:val="0"/>
      <w:marRight w:val="0"/>
      <w:marTop w:val="0"/>
      <w:marBottom w:val="0"/>
      <w:divBdr>
        <w:top w:val="none" w:sz="0" w:space="0" w:color="auto"/>
        <w:left w:val="none" w:sz="0" w:space="0" w:color="auto"/>
        <w:bottom w:val="none" w:sz="0" w:space="0" w:color="auto"/>
        <w:right w:val="none" w:sz="0" w:space="0" w:color="auto"/>
      </w:divBdr>
    </w:div>
    <w:div w:id="975456244">
      <w:bodyDiv w:val="1"/>
      <w:marLeft w:val="0"/>
      <w:marRight w:val="0"/>
      <w:marTop w:val="0"/>
      <w:marBottom w:val="0"/>
      <w:divBdr>
        <w:top w:val="none" w:sz="0" w:space="0" w:color="auto"/>
        <w:left w:val="none" w:sz="0" w:space="0" w:color="auto"/>
        <w:bottom w:val="none" w:sz="0" w:space="0" w:color="auto"/>
        <w:right w:val="none" w:sz="0" w:space="0" w:color="auto"/>
      </w:divBdr>
    </w:div>
    <w:div w:id="1520392091">
      <w:bodyDiv w:val="1"/>
      <w:marLeft w:val="0"/>
      <w:marRight w:val="0"/>
      <w:marTop w:val="0"/>
      <w:marBottom w:val="0"/>
      <w:divBdr>
        <w:top w:val="none" w:sz="0" w:space="0" w:color="auto"/>
        <w:left w:val="none" w:sz="0" w:space="0" w:color="auto"/>
        <w:bottom w:val="none" w:sz="0" w:space="0" w:color="auto"/>
        <w:right w:val="none" w:sz="0" w:space="0" w:color="auto"/>
      </w:divBdr>
    </w:div>
    <w:div w:id="213702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706</TotalTime>
  <Pages>5</Pages>
  <Words>2179</Words>
  <Characters>13078</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Lucyna</dc:creator>
  <cp:keywords/>
  <dc:description/>
  <cp:lastModifiedBy>Gminny Zakład Komunalny w Żołędowie</cp:lastModifiedBy>
  <cp:revision>77</cp:revision>
  <dcterms:created xsi:type="dcterms:W3CDTF">2016-11-15T09:37:00Z</dcterms:created>
  <dcterms:modified xsi:type="dcterms:W3CDTF">2025-12-12T12:31:00Z</dcterms:modified>
</cp:coreProperties>
</file>